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27368" w:rsidR="00F27368" w:rsidP="00F27368" w:rsidRDefault="00F27368" w14:paraId="74707283" w14:textId="77777777">
      <w:pPr>
        <w:spacing w:line="300" w:lineRule="atLeast"/>
        <w:ind w:left="3545"/>
        <w:rPr>
          <w:rFonts w:cs="Arial" w:asciiTheme="majorHAnsi" w:hAnsiTheme="majorHAnsi"/>
          <w:szCs w:val="22"/>
        </w:rPr>
      </w:pPr>
      <w:bookmarkStart w:name="_Předmět_smlouvy" w:id="0"/>
      <w:bookmarkStart w:name="_Toc303154002" w:id="1"/>
      <w:bookmarkStart w:name="_Toc326522954" w:id="2"/>
      <w:bookmarkEnd w:id="0"/>
      <w:r w:rsidRPr="00F27368">
        <w:rPr>
          <w:rFonts w:cs="Arial" w:asciiTheme="majorHAnsi" w:hAnsiTheme="majorHAnsi"/>
          <w:szCs w:val="22"/>
        </w:rPr>
        <w:t xml:space="preserve">  </w:t>
      </w:r>
      <w:bookmarkStart w:name="_Toc151616910" w:id="3"/>
    </w:p>
    <w:p w:rsidRPr="00F27368" w:rsidR="00F27368" w:rsidP="00F27368" w:rsidRDefault="00F27368" w14:paraId="18E60307" w14:textId="77777777">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r w:rsidRPr="00F27368">
        <w:rPr>
          <w:rFonts w:ascii="Symbol" w:hAnsi="Symbol" w:eastAsia="Symbol" w:cs="Symbol" w:asciiTheme="majorHAnsi" w:hAnsiTheme="majorHAnsi"/>
          <w:highlight w:val="yellow"/>
          <w:lang w:val="cs-CZ"/>
        </w:rPr>
        <w:t>·</w:t>
      </w:r>
      <w:r w:rsidRPr="00F27368">
        <w:rPr>
          <w:rFonts w:asciiTheme="majorHAnsi" w:hAnsiTheme="majorHAnsi"/>
          <w:highlight w:val="yellow"/>
          <w:lang w:val="cs-CZ"/>
        </w:rPr>
        <w:t>]/[</w:t>
      </w:r>
      <w:r w:rsidRPr="00F27368">
        <w:rPr>
          <w:rFonts w:ascii="Symbol" w:hAnsi="Symbol" w:eastAsia="Symbol" w:cs="Symbol" w:asciiTheme="majorHAnsi" w:hAnsiTheme="majorHAnsi"/>
          <w:highlight w:val="yellow"/>
          <w:lang w:val="cs-CZ"/>
        </w:rPr>
        <w:t>·</w:t>
      </w:r>
      <w:r w:rsidRPr="00F27368">
        <w:rPr>
          <w:rFonts w:asciiTheme="majorHAnsi" w:hAnsiTheme="majorHAnsi"/>
          <w:highlight w:val="yellow"/>
          <w:lang w:val="cs-CZ"/>
        </w:rPr>
        <w:t>]/[</w:t>
      </w:r>
      <w:r w:rsidRPr="00F27368">
        <w:rPr>
          <w:rFonts w:ascii="Symbol" w:hAnsi="Symbol" w:eastAsia="Symbol" w:cs="Symbol" w:asciiTheme="majorHAnsi" w:hAnsiTheme="majorHAnsi"/>
          <w:highlight w:val="yellow"/>
          <w:lang w:val="cs-CZ"/>
        </w:rPr>
        <w:t>·</w:t>
      </w:r>
      <w:r w:rsidRPr="00F27368">
        <w:rPr>
          <w:rFonts w:asciiTheme="majorHAnsi" w:hAnsiTheme="majorHAnsi"/>
          <w:highlight w:val="yellow"/>
          <w:lang w:val="cs-CZ"/>
        </w:rPr>
        <w:t>]</w:t>
      </w:r>
    </w:p>
    <w:p w:rsidRPr="00F27368" w:rsidR="00F27368" w:rsidP="00F27368" w:rsidRDefault="00F27368" w14:paraId="4B0EEBB3" w14:textId="77777777">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rsidR="00437F4E" w:rsidP="00F27368" w:rsidRDefault="00437F4E" w14:paraId="27B9FDEE" w14:textId="77777777">
      <w:pPr>
        <w:pStyle w:val="wCoverCenter"/>
        <w:rPr>
          <w:rFonts w:asciiTheme="majorHAnsi" w:hAnsiTheme="majorHAnsi"/>
          <w:lang w:val="cs-CZ"/>
        </w:rPr>
      </w:pPr>
    </w:p>
    <w:p w:rsidRPr="00F27368" w:rsidR="00F27368" w:rsidP="00F27368" w:rsidRDefault="00F27368" w14:paraId="167508CC" w14:textId="2F4C9341">
      <w:pPr>
        <w:pStyle w:val="wCoverCenter"/>
        <w:rPr>
          <w:rFonts w:asciiTheme="majorHAnsi" w:hAnsiTheme="majorHAnsi"/>
          <w:lang w:val="cs-CZ"/>
        </w:rPr>
      </w:pPr>
      <w:r w:rsidRPr="00F27368">
        <w:rPr>
          <w:rFonts w:asciiTheme="majorHAnsi" w:hAnsiTheme="majorHAnsi"/>
          <w:lang w:val="cs-CZ"/>
        </w:rPr>
        <w:t>mezi</w:t>
      </w:r>
    </w:p>
    <w:p w:rsidRPr="00F27368" w:rsidR="00F27368" w:rsidP="00F27368" w:rsidRDefault="00F27368" w14:paraId="22DF3AA0" w14:textId="77777777">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rsidRPr="00F27368" w:rsidR="00F27368" w:rsidP="00F27368" w:rsidRDefault="00F27368" w14:paraId="68D8CEA9" w14:textId="77777777">
      <w:pPr>
        <w:pStyle w:val="wCoverRole"/>
        <w:rPr>
          <w:rFonts w:asciiTheme="majorHAnsi" w:hAnsiTheme="majorHAnsi"/>
          <w:lang w:val="cs-CZ"/>
        </w:rPr>
      </w:pPr>
      <w:r w:rsidRPr="00F27368">
        <w:rPr>
          <w:rFonts w:asciiTheme="majorHAnsi" w:hAnsiTheme="majorHAnsi"/>
          <w:lang w:val="cs-CZ"/>
        </w:rPr>
        <w:t>jako ESCO</w:t>
      </w:r>
    </w:p>
    <w:p w:rsidRPr="00F27368" w:rsidR="00F27368" w:rsidP="00F27368" w:rsidRDefault="00F27368" w14:paraId="607D0E9F" w14:textId="77777777">
      <w:pPr>
        <w:pStyle w:val="wCoverRole"/>
        <w:rPr>
          <w:rFonts w:asciiTheme="majorHAnsi" w:hAnsiTheme="majorHAnsi"/>
          <w:lang w:val="cs-CZ"/>
        </w:rPr>
      </w:pPr>
      <w:r w:rsidRPr="00F27368">
        <w:rPr>
          <w:rFonts w:asciiTheme="majorHAnsi" w:hAnsiTheme="majorHAnsi"/>
          <w:lang w:val="cs-CZ"/>
        </w:rPr>
        <w:t>a</w:t>
      </w:r>
    </w:p>
    <w:p w:rsidRPr="003D405B" w:rsidR="003D405B" w:rsidP="00586DB0" w:rsidRDefault="003D405B" w14:paraId="7A98CD71" w14:textId="285A349E">
      <w:pPr>
        <w:pStyle w:val="wCoverParties"/>
        <w:rPr>
          <w:rFonts w:asciiTheme="majorHAnsi" w:hAnsiTheme="majorHAnsi"/>
          <w:lang w:val="cs-CZ"/>
        </w:rPr>
      </w:pPr>
      <w:r w:rsidRPr="00586DB0">
        <w:rPr>
          <w:rFonts w:asciiTheme="majorHAnsi" w:hAnsiTheme="majorHAnsi"/>
          <w:lang w:val="cs-CZ"/>
        </w:rPr>
        <w:t>Středočeský kraj</w:t>
      </w:r>
      <w:r w:rsidRPr="003D405B" w:rsidR="00801B03">
        <w:rPr>
          <w:rFonts w:asciiTheme="majorHAnsi" w:hAnsiTheme="majorHAnsi"/>
          <w:lang w:val="cs-CZ"/>
        </w:rPr>
        <w:t xml:space="preserve"> </w:t>
      </w:r>
    </w:p>
    <w:p w:rsidRPr="00F27368" w:rsidR="00F27368" w:rsidP="00F27368" w:rsidRDefault="00F27368" w14:paraId="72F2425C" w14:textId="459B870D">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rsidRPr="00F27368" w:rsidR="00F27368" w:rsidP="00F27368" w:rsidRDefault="00F27368" w14:paraId="52E8CA97" w14:textId="77777777">
      <w:pPr>
        <w:spacing w:before="0" w:line="240" w:lineRule="auto"/>
        <w:jc w:val="left"/>
        <w:rPr>
          <w:rFonts w:cs="Arial" w:asciiTheme="majorHAnsi" w:hAnsiTheme="majorHAnsi"/>
          <w:szCs w:val="22"/>
        </w:rPr>
      </w:pPr>
    </w:p>
    <w:p w:rsidRPr="00F27368" w:rsidR="00F27368" w:rsidP="00F27368" w:rsidRDefault="00F27368" w14:paraId="47B0F6C5" w14:textId="77777777">
      <w:pPr>
        <w:spacing w:line="300" w:lineRule="atLeast"/>
        <w:ind w:left="3545"/>
        <w:rPr>
          <w:rFonts w:cs="Arial" w:asciiTheme="majorHAnsi" w:hAnsiTheme="majorHAnsi"/>
          <w:szCs w:val="22"/>
        </w:rPr>
      </w:pPr>
      <w:r w:rsidRPr="00F27368">
        <w:rPr>
          <w:rFonts w:cs="Arial" w:asciiTheme="majorHAnsi" w:hAnsiTheme="majorHAnsi"/>
          <w:szCs w:val="22"/>
        </w:rPr>
        <w:t xml:space="preserve">   </w:t>
      </w:r>
    </w:p>
    <w:p w:rsidR="00777500" w:rsidP="00F27368" w:rsidRDefault="00777500" w14:paraId="53EFF0AA" w14:textId="77777777">
      <w:pPr>
        <w:spacing w:before="0" w:line="240" w:lineRule="auto"/>
        <w:jc w:val="left"/>
        <w:rPr>
          <w:rFonts w:cs="Arial" w:asciiTheme="majorHAnsi" w:hAnsiTheme="majorHAnsi"/>
          <w:szCs w:val="22"/>
        </w:rPr>
      </w:pPr>
    </w:p>
    <w:p w:rsidR="00777500" w:rsidP="00F27368" w:rsidRDefault="00777500" w14:paraId="4FCF5C3E" w14:textId="77777777">
      <w:pPr>
        <w:spacing w:before="0" w:line="240" w:lineRule="auto"/>
        <w:jc w:val="left"/>
        <w:rPr>
          <w:rFonts w:cs="Arial" w:asciiTheme="majorHAnsi" w:hAnsiTheme="majorHAnsi"/>
          <w:szCs w:val="22"/>
        </w:rPr>
      </w:pPr>
    </w:p>
    <w:p w:rsidR="00777500" w:rsidP="00F27368" w:rsidRDefault="00777500" w14:paraId="7BB83093" w14:textId="77777777">
      <w:pPr>
        <w:spacing w:before="0" w:line="240" w:lineRule="auto"/>
        <w:jc w:val="left"/>
        <w:rPr>
          <w:rFonts w:cs="Arial" w:asciiTheme="majorHAnsi" w:hAnsiTheme="majorHAnsi"/>
          <w:szCs w:val="22"/>
        </w:rPr>
      </w:pPr>
    </w:p>
    <w:p w:rsidR="00777500" w:rsidP="00F27368" w:rsidRDefault="00777500" w14:paraId="13E33B41" w14:textId="77777777">
      <w:pPr>
        <w:spacing w:before="0" w:line="240" w:lineRule="auto"/>
        <w:jc w:val="left"/>
        <w:rPr>
          <w:rFonts w:cs="Arial" w:asciiTheme="majorHAnsi" w:hAnsiTheme="majorHAnsi"/>
          <w:szCs w:val="22"/>
        </w:rPr>
      </w:pPr>
    </w:p>
    <w:p w:rsidR="00777500" w:rsidP="00F27368" w:rsidRDefault="00777500" w14:paraId="3C67DF14" w14:textId="77777777">
      <w:pPr>
        <w:spacing w:before="0" w:line="240" w:lineRule="auto"/>
        <w:jc w:val="left"/>
        <w:rPr>
          <w:rFonts w:cs="Arial" w:asciiTheme="majorHAnsi" w:hAnsiTheme="majorHAnsi"/>
          <w:szCs w:val="22"/>
        </w:rPr>
      </w:pPr>
    </w:p>
    <w:p w:rsidR="00777500" w:rsidP="00F27368" w:rsidRDefault="00777500" w14:paraId="43070C04" w14:textId="77777777">
      <w:pPr>
        <w:spacing w:before="0" w:line="240" w:lineRule="auto"/>
        <w:jc w:val="left"/>
        <w:rPr>
          <w:rFonts w:cs="Arial" w:asciiTheme="majorHAnsi" w:hAnsiTheme="majorHAnsi"/>
          <w:szCs w:val="22"/>
        </w:rPr>
      </w:pPr>
    </w:p>
    <w:p w:rsidR="00777500" w:rsidP="00F27368" w:rsidRDefault="00777500" w14:paraId="161E9CC1" w14:textId="77777777">
      <w:pPr>
        <w:spacing w:before="0" w:line="240" w:lineRule="auto"/>
        <w:jc w:val="left"/>
        <w:rPr>
          <w:rFonts w:cs="Arial" w:asciiTheme="majorHAnsi" w:hAnsiTheme="majorHAnsi"/>
          <w:szCs w:val="22"/>
        </w:rPr>
      </w:pPr>
    </w:p>
    <w:p w:rsidR="00777500" w:rsidP="00F27368" w:rsidRDefault="00777500" w14:paraId="503B26F9" w14:textId="77777777">
      <w:pPr>
        <w:spacing w:before="0" w:line="240" w:lineRule="auto"/>
        <w:jc w:val="left"/>
        <w:rPr>
          <w:rFonts w:cs="Arial" w:asciiTheme="majorHAnsi" w:hAnsiTheme="majorHAnsi"/>
          <w:szCs w:val="22"/>
        </w:rPr>
      </w:pPr>
    </w:p>
    <w:p w:rsidRPr="00777500" w:rsidR="00777500" w:rsidP="00777500" w:rsidRDefault="00777500" w14:paraId="20D272DF" w14:textId="77777777">
      <w:pPr>
        <w:spacing w:before="0" w:line="240" w:lineRule="auto"/>
        <w:jc w:val="left"/>
        <w:rPr>
          <w:rFonts w:cs="Arial" w:asciiTheme="majorHAnsi" w:hAnsiTheme="majorHAnsi"/>
          <w:szCs w:val="22"/>
        </w:rPr>
      </w:pPr>
    </w:p>
    <w:p w:rsidRPr="00777500" w:rsidR="00777500" w:rsidP="00777500" w:rsidRDefault="00777500" w14:paraId="448D9899" w14:textId="77777777">
      <w:pPr>
        <w:spacing w:before="0" w:line="240" w:lineRule="auto"/>
        <w:jc w:val="left"/>
        <w:rPr>
          <w:rFonts w:cs="Arial" w:asciiTheme="majorHAnsi" w:hAnsiTheme="majorHAnsi"/>
          <w:szCs w:val="22"/>
        </w:rPr>
      </w:pPr>
      <w:r w:rsidRPr="00777500">
        <w:rPr>
          <w:rFonts w:cs="Arial" w:asciiTheme="majorHAnsi" w:hAnsiTheme="majorHAnsi"/>
          <w:szCs w:val="22"/>
        </w:rPr>
        <w:t xml:space="preserve">Číslo Klienta: </w:t>
      </w:r>
      <w:r w:rsidRPr="00586DB0">
        <w:rPr>
          <w:rFonts w:cs="Arial" w:asciiTheme="majorHAnsi" w:hAnsiTheme="majorHAnsi"/>
          <w:szCs w:val="22"/>
          <w:highlight w:val="yellow"/>
        </w:rPr>
        <w:t>[•]</w:t>
      </w:r>
    </w:p>
    <w:p w:rsidR="004E1C23" w:rsidP="00777500" w:rsidRDefault="00777500" w14:paraId="6AF7BD54" w14:textId="27EC0EBB">
      <w:pPr>
        <w:spacing w:before="0" w:line="240" w:lineRule="auto"/>
        <w:jc w:val="left"/>
        <w:rPr>
          <w:rFonts w:cs="Arial" w:asciiTheme="majorHAnsi" w:hAnsiTheme="majorHAnsi"/>
          <w:szCs w:val="22"/>
          <w:highlight w:val="yellow"/>
        </w:rPr>
      </w:pPr>
      <w:r w:rsidRPr="00777500">
        <w:rPr>
          <w:rFonts w:cs="Arial" w:asciiTheme="majorHAnsi" w:hAnsiTheme="majorHAnsi"/>
          <w:szCs w:val="22"/>
        </w:rPr>
        <w:t xml:space="preserve">Číslo ESCO: </w:t>
      </w:r>
      <w:r w:rsidRPr="00586DB0">
        <w:rPr>
          <w:rFonts w:cs="Arial" w:asciiTheme="majorHAnsi" w:hAnsiTheme="majorHAnsi"/>
          <w:szCs w:val="22"/>
          <w:highlight w:val="yellow"/>
        </w:rPr>
        <w:t>[•]</w:t>
      </w:r>
    </w:p>
    <w:p w:rsidR="004E1C23" w:rsidRDefault="004E1C23" w14:paraId="25FDD58E" w14:textId="77777777">
      <w:pPr>
        <w:spacing w:before="0" w:line="240" w:lineRule="auto"/>
        <w:jc w:val="left"/>
        <w:rPr>
          <w:rFonts w:cs="Arial" w:asciiTheme="majorHAnsi" w:hAnsiTheme="majorHAnsi"/>
          <w:szCs w:val="22"/>
          <w:highlight w:val="yellow"/>
        </w:rPr>
      </w:pPr>
      <w:r>
        <w:rPr>
          <w:rFonts w:cs="Arial" w:asciiTheme="majorHAnsi" w:hAnsiTheme="majorHAnsi"/>
          <w:szCs w:val="22"/>
          <w:highlight w:val="yellow"/>
        </w:rPr>
        <w:br w:type="page"/>
      </w:r>
    </w:p>
    <w:p w:rsidRPr="00F27368" w:rsidR="00F27368" w:rsidP="00777500" w:rsidRDefault="00F27368" w14:paraId="5313568C" w14:textId="77777777">
      <w:pPr>
        <w:spacing w:before="0" w:line="240" w:lineRule="auto"/>
        <w:jc w:val="left"/>
        <w:rPr>
          <w:rFonts w:cs="Arial" w:asciiTheme="majorHAnsi" w:hAnsiTheme="majorHAnsi"/>
          <w:szCs w:val="22"/>
        </w:rPr>
      </w:pPr>
    </w:p>
    <w:p w:rsidRPr="00F27368" w:rsidR="00F27368" w:rsidP="00F27368" w:rsidRDefault="00F27368" w14:paraId="3D273095" w14:textId="7EA269CF">
      <w:pPr>
        <w:spacing w:line="300" w:lineRule="atLeast"/>
        <w:rPr>
          <w:rFonts w:cs="Arial" w:asciiTheme="majorHAnsi" w:hAnsiTheme="majorHAnsi"/>
          <w:szCs w:val="22"/>
          <w:lang w:val="sk-SK"/>
        </w:rPr>
      </w:pPr>
      <w:r w:rsidRPr="00F27368">
        <w:rPr>
          <w:rFonts w:cs="Arial" w:asciiTheme="majorHAnsi" w:hAnsiTheme="majorHAnsi"/>
          <w:szCs w:val="22"/>
        </w:rPr>
        <w:t xml:space="preserve">Tato </w:t>
      </w:r>
      <w:r w:rsidRPr="00F27368">
        <w:rPr>
          <w:rFonts w:cs="Arial" w:asciiTheme="majorHAnsi" w:hAnsiTheme="majorHAnsi"/>
          <w:b/>
          <w:szCs w:val="22"/>
        </w:rPr>
        <w:t xml:space="preserve">Smlouva o energetických službách se zaručeným výsledkem určených veřejnému zadavateli </w:t>
      </w:r>
      <w:r w:rsidRPr="00F27368">
        <w:rPr>
          <w:rFonts w:cs="Arial" w:asciiTheme="majorHAnsi" w:hAnsiTheme="majorHAnsi"/>
          <w:szCs w:val="22"/>
          <w:lang w:val="sk-SK"/>
        </w:rPr>
        <w:t>(</w:t>
      </w:r>
      <w:proofErr w:type="spellStart"/>
      <w:r w:rsidRPr="00F27368">
        <w:rPr>
          <w:rFonts w:cs="Arial" w:asciiTheme="majorHAnsi" w:hAnsiTheme="majorHAnsi"/>
          <w:szCs w:val="22"/>
          <w:lang w:val="sk-SK"/>
        </w:rPr>
        <w:t>dále</w:t>
      </w:r>
      <w:proofErr w:type="spellEnd"/>
      <w:r w:rsidRPr="00F27368">
        <w:rPr>
          <w:rFonts w:cs="Arial" w:asciiTheme="majorHAnsi" w:hAnsiTheme="majorHAnsi"/>
          <w:szCs w:val="22"/>
          <w:lang w:val="sk-SK"/>
        </w:rPr>
        <w:t xml:space="preserve"> jen "</w:t>
      </w:r>
      <w:proofErr w:type="spellStart"/>
      <w:r w:rsidRPr="00F27368">
        <w:rPr>
          <w:rFonts w:cs="Arial" w:asciiTheme="majorHAnsi" w:hAnsiTheme="majorHAnsi"/>
          <w:b/>
          <w:bCs/>
          <w:szCs w:val="22"/>
          <w:lang w:val="sk-SK"/>
        </w:rPr>
        <w:t>smlouva</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se</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uzavírá</w:t>
      </w:r>
      <w:proofErr w:type="spellEnd"/>
      <w:r w:rsidRPr="00F27368">
        <w:rPr>
          <w:rFonts w:cs="Arial" w:asciiTheme="majorHAnsi" w:hAnsiTheme="majorHAnsi"/>
          <w:szCs w:val="22"/>
          <w:lang w:val="sk-SK"/>
        </w:rPr>
        <w:t xml:space="preserve"> </w:t>
      </w:r>
      <w:r w:rsidRPr="00437F4E" w:rsidR="00437F4E">
        <w:rPr>
          <w:rFonts w:cs="Arial" w:asciiTheme="majorHAnsi" w:hAnsiTheme="majorHAnsi"/>
          <w:szCs w:val="22"/>
          <w:lang w:val="sk-SK"/>
        </w:rPr>
        <w:t xml:space="preserve">na </w:t>
      </w:r>
      <w:proofErr w:type="spellStart"/>
      <w:r w:rsidRPr="00437F4E" w:rsidR="00437F4E">
        <w:rPr>
          <w:rFonts w:cs="Arial" w:asciiTheme="majorHAnsi" w:hAnsiTheme="majorHAnsi"/>
          <w:szCs w:val="22"/>
          <w:lang w:val="sk-SK"/>
        </w:rPr>
        <w:t>základě</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veřejné</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zakázky</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Realizace</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akce</w:t>
      </w:r>
      <w:proofErr w:type="spellEnd"/>
      <w:r w:rsidRPr="00437F4E" w:rsidR="00437F4E">
        <w:rPr>
          <w:rFonts w:cs="Arial" w:asciiTheme="majorHAnsi" w:hAnsiTheme="majorHAnsi"/>
          <w:szCs w:val="22"/>
          <w:lang w:val="sk-SK"/>
        </w:rPr>
        <w:t xml:space="preserve"> EPC II – energetické úspory </w:t>
      </w:r>
      <w:proofErr w:type="spellStart"/>
      <w:r w:rsidRPr="00437F4E" w:rsidR="00437F4E">
        <w:rPr>
          <w:rFonts w:cs="Arial" w:asciiTheme="majorHAnsi" w:hAnsiTheme="majorHAnsi"/>
          <w:szCs w:val="22"/>
          <w:lang w:val="sk-SK"/>
        </w:rPr>
        <w:t>Středočeského</w:t>
      </w:r>
      <w:proofErr w:type="spellEnd"/>
      <w:r w:rsidRPr="00437F4E" w:rsidR="00437F4E">
        <w:rPr>
          <w:rFonts w:cs="Arial" w:asciiTheme="majorHAnsi" w:hAnsiTheme="majorHAnsi"/>
          <w:szCs w:val="22"/>
          <w:lang w:val="sk-SK"/>
        </w:rPr>
        <w:t xml:space="preserve"> kraje – </w:t>
      </w:r>
      <w:proofErr w:type="spellStart"/>
      <w:r w:rsidRPr="00437F4E" w:rsidR="00437F4E">
        <w:rPr>
          <w:rFonts w:cs="Arial" w:asciiTheme="majorHAnsi" w:hAnsiTheme="majorHAnsi"/>
          <w:szCs w:val="22"/>
          <w:lang w:val="sk-SK"/>
        </w:rPr>
        <w:t>soubor</w:t>
      </w:r>
      <w:proofErr w:type="spellEnd"/>
      <w:r w:rsidRPr="00437F4E" w:rsidR="00437F4E">
        <w:rPr>
          <w:rFonts w:cs="Arial" w:asciiTheme="majorHAnsi" w:hAnsiTheme="majorHAnsi"/>
          <w:szCs w:val="22"/>
          <w:lang w:val="sk-SK"/>
        </w:rPr>
        <w:t xml:space="preserve"> </w:t>
      </w:r>
      <w:proofErr w:type="spellStart"/>
      <w:r w:rsidRPr="00437F4E" w:rsidR="00437F4E">
        <w:rPr>
          <w:rFonts w:cs="Arial" w:asciiTheme="majorHAnsi" w:hAnsiTheme="majorHAnsi"/>
          <w:szCs w:val="22"/>
          <w:lang w:val="sk-SK"/>
        </w:rPr>
        <w:t>objektů</w:t>
      </w:r>
      <w:proofErr w:type="spellEnd"/>
      <w:r w:rsidRPr="00437F4E" w:rsidR="00437F4E">
        <w:rPr>
          <w:rFonts w:cs="Arial" w:asciiTheme="majorHAnsi" w:hAnsiTheme="majorHAnsi"/>
          <w:szCs w:val="22"/>
          <w:lang w:val="sk-SK"/>
        </w:rPr>
        <w:t xml:space="preserve"> č. </w:t>
      </w:r>
      <w:r w:rsidR="00437F4E">
        <w:rPr>
          <w:rFonts w:cs="Arial" w:asciiTheme="majorHAnsi" w:hAnsiTheme="majorHAnsi"/>
          <w:szCs w:val="22"/>
          <w:lang w:val="sk-SK"/>
        </w:rPr>
        <w:t>7</w:t>
      </w:r>
      <w:r w:rsidRPr="00437F4E" w:rsidR="00437F4E">
        <w:rPr>
          <w:rFonts w:cs="Arial" w:asciiTheme="majorHAnsi" w:hAnsiTheme="majorHAnsi"/>
          <w:szCs w:val="22"/>
          <w:lang w:val="sk-SK"/>
        </w:rPr>
        <w:t xml:space="preserve">“ </w:t>
      </w:r>
      <w:proofErr w:type="spellStart"/>
      <w:r w:rsidRPr="00F27368">
        <w:rPr>
          <w:rFonts w:cs="Arial" w:asciiTheme="majorHAnsi" w:hAnsiTheme="majorHAnsi"/>
          <w:szCs w:val="22"/>
          <w:lang w:val="sk-SK"/>
        </w:rPr>
        <w:t>dle</w:t>
      </w:r>
      <w:proofErr w:type="spellEnd"/>
      <w:r w:rsidRPr="00F27368">
        <w:rPr>
          <w:rFonts w:cs="Arial" w:asciiTheme="majorHAnsi" w:hAnsiTheme="majorHAnsi"/>
          <w:szCs w:val="22"/>
          <w:lang w:val="sk-SK"/>
        </w:rPr>
        <w:t xml:space="preserve"> ustanovení § 10e </w:t>
      </w:r>
      <w:proofErr w:type="spellStart"/>
      <w:r w:rsidRPr="00F27368">
        <w:rPr>
          <w:rFonts w:cs="Arial" w:asciiTheme="majorHAnsi" w:hAnsiTheme="majorHAnsi"/>
          <w:szCs w:val="22"/>
          <w:lang w:val="sk-SK"/>
        </w:rPr>
        <w:t>odst</w:t>
      </w:r>
      <w:proofErr w:type="spellEnd"/>
      <w:r w:rsidRPr="00F27368">
        <w:rPr>
          <w:rFonts w:cs="Arial" w:asciiTheme="majorHAnsi" w:hAnsiTheme="majorHAnsi"/>
          <w:szCs w:val="22"/>
          <w:lang w:val="sk-SK"/>
        </w:rPr>
        <w:t xml:space="preserve">. </w:t>
      </w:r>
      <w:r w:rsidR="002C6904">
        <w:rPr>
          <w:rFonts w:cs="Arial" w:asciiTheme="majorHAnsi" w:hAnsiTheme="majorHAnsi"/>
          <w:szCs w:val="22"/>
          <w:lang w:val="sk-SK"/>
        </w:rPr>
        <w:t>5</w:t>
      </w:r>
      <w:r w:rsidRPr="00F27368" w:rsidR="002C6904">
        <w:rPr>
          <w:rFonts w:cs="Arial" w:asciiTheme="majorHAnsi" w:hAnsiTheme="majorHAnsi"/>
          <w:szCs w:val="22"/>
          <w:lang w:val="sk-SK"/>
        </w:rPr>
        <w:t xml:space="preserve"> </w:t>
      </w:r>
      <w:r w:rsidRPr="00F27368">
        <w:rPr>
          <w:rFonts w:cs="Arial" w:asciiTheme="majorHAnsi" w:hAnsiTheme="majorHAnsi"/>
          <w:szCs w:val="22"/>
          <w:lang w:val="sk-SK"/>
        </w:rPr>
        <w:t xml:space="preserve">zákona o </w:t>
      </w:r>
      <w:proofErr w:type="spellStart"/>
      <w:r w:rsidRPr="00F27368">
        <w:rPr>
          <w:rFonts w:cs="Arial" w:asciiTheme="majorHAnsi" w:hAnsiTheme="majorHAnsi"/>
          <w:szCs w:val="22"/>
          <w:lang w:val="sk-SK"/>
        </w:rPr>
        <w:t>hospodaření</w:t>
      </w:r>
      <w:proofErr w:type="spellEnd"/>
      <w:r w:rsidRPr="00F27368">
        <w:rPr>
          <w:rFonts w:cs="Arial" w:asciiTheme="majorHAnsi" w:hAnsiTheme="majorHAnsi"/>
          <w:szCs w:val="22"/>
          <w:lang w:val="sk-SK"/>
        </w:rPr>
        <w:t xml:space="preserve"> energií </w:t>
      </w:r>
      <w:proofErr w:type="spellStart"/>
      <w:r w:rsidRPr="00F27368">
        <w:rPr>
          <w:rFonts w:cs="Arial" w:asciiTheme="majorHAnsi" w:hAnsiTheme="majorHAnsi"/>
          <w:szCs w:val="22"/>
          <w:lang w:val="sk-SK"/>
        </w:rPr>
        <w:t>ve</w:t>
      </w:r>
      <w:proofErr w:type="spellEnd"/>
      <w:r w:rsidRPr="00F27368">
        <w:rPr>
          <w:rFonts w:cs="Arial" w:asciiTheme="majorHAnsi" w:hAnsiTheme="majorHAnsi"/>
          <w:szCs w:val="22"/>
          <w:lang w:val="sk-SK"/>
        </w:rPr>
        <w:t xml:space="preserve"> spojení s § 1746 </w:t>
      </w:r>
      <w:proofErr w:type="spellStart"/>
      <w:r w:rsidRPr="00F27368">
        <w:rPr>
          <w:rFonts w:cs="Arial" w:asciiTheme="majorHAnsi" w:hAnsiTheme="majorHAnsi"/>
          <w:szCs w:val="22"/>
          <w:lang w:val="sk-SK"/>
        </w:rPr>
        <w:t>odst</w:t>
      </w:r>
      <w:proofErr w:type="spellEnd"/>
      <w:r w:rsidRPr="00F27368">
        <w:rPr>
          <w:rFonts w:cs="Arial" w:asciiTheme="majorHAnsi" w:hAnsiTheme="majorHAnsi"/>
          <w:szCs w:val="22"/>
          <w:lang w:val="sk-SK"/>
        </w:rPr>
        <w:t xml:space="preserve">. 2 </w:t>
      </w:r>
      <w:proofErr w:type="spellStart"/>
      <w:r w:rsidRPr="00F27368">
        <w:rPr>
          <w:rFonts w:cs="Arial" w:asciiTheme="majorHAnsi" w:hAnsiTheme="majorHAnsi"/>
          <w:szCs w:val="22"/>
          <w:lang w:val="sk-SK"/>
        </w:rPr>
        <w:t>občanského</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zákoníku</w:t>
      </w:r>
      <w:proofErr w:type="spellEnd"/>
      <w:r w:rsidRPr="00F27368">
        <w:rPr>
          <w:rFonts w:cs="Arial" w:asciiTheme="majorHAnsi" w:hAnsiTheme="majorHAnsi"/>
          <w:szCs w:val="22"/>
          <w:lang w:val="sk-SK"/>
        </w:rPr>
        <w:t xml:space="preserve"> níže uvedeného dne </w:t>
      </w:r>
      <w:proofErr w:type="spellStart"/>
      <w:r w:rsidRPr="00F27368">
        <w:rPr>
          <w:rFonts w:cs="Arial" w:asciiTheme="majorHAnsi" w:hAnsiTheme="majorHAnsi"/>
          <w:szCs w:val="22"/>
          <w:lang w:val="sk-SK"/>
        </w:rPr>
        <w:t>mezi</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těmito</w:t>
      </w:r>
      <w:proofErr w:type="spellEnd"/>
      <w:r w:rsidRPr="00F27368">
        <w:rPr>
          <w:rFonts w:cs="Arial" w:asciiTheme="majorHAnsi" w:hAnsiTheme="majorHAnsi"/>
          <w:szCs w:val="22"/>
          <w:lang w:val="sk-SK"/>
        </w:rPr>
        <w:t xml:space="preserve"> </w:t>
      </w:r>
      <w:proofErr w:type="spellStart"/>
      <w:r w:rsidRPr="00F27368">
        <w:rPr>
          <w:rFonts w:cs="Arial" w:asciiTheme="majorHAnsi" w:hAnsiTheme="majorHAnsi"/>
          <w:szCs w:val="22"/>
          <w:lang w:val="sk-SK"/>
        </w:rPr>
        <w:t>smluvními</w:t>
      </w:r>
      <w:proofErr w:type="spellEnd"/>
      <w:r w:rsidRPr="00F27368">
        <w:rPr>
          <w:rFonts w:cs="Arial" w:asciiTheme="majorHAnsi" w:hAnsiTheme="majorHAnsi"/>
          <w:szCs w:val="22"/>
          <w:lang w:val="sk-SK"/>
        </w:rPr>
        <w:t xml:space="preserve"> stranami:</w:t>
      </w:r>
      <w:bookmarkEnd w:id="3"/>
    </w:p>
    <w:p w:rsidRPr="00F27368" w:rsidR="00F27368" w:rsidP="00F27368" w:rsidRDefault="00F27368" w14:paraId="237FA1B7" w14:textId="77777777">
      <w:pPr>
        <w:tabs>
          <w:tab w:val="left" w:pos="1701"/>
          <w:tab w:val="left" w:pos="4678"/>
        </w:tabs>
        <w:spacing w:before="0"/>
        <w:outlineLvl w:val="0"/>
        <w:rPr>
          <w:rFonts w:cs="Arial" w:asciiTheme="majorHAnsi" w:hAnsiTheme="majorHAnsi"/>
          <w:szCs w:val="22"/>
        </w:rPr>
      </w:pPr>
    </w:p>
    <w:p w:rsidRPr="00CA7B34" w:rsidR="00F27368" w:rsidP="00F27368" w:rsidRDefault="00F27368" w14:paraId="726BBE4C" w14:textId="77777777">
      <w:pPr>
        <w:tabs>
          <w:tab w:val="left" w:pos="1701"/>
          <w:tab w:val="left" w:pos="4678"/>
        </w:tabs>
        <w:spacing w:before="0"/>
        <w:rPr>
          <w:rFonts w:cs="Arial" w:asciiTheme="majorHAnsi" w:hAnsiTheme="majorHAnsi"/>
          <w:b/>
          <w:bCs/>
          <w:szCs w:val="22"/>
        </w:rPr>
      </w:pPr>
      <w:r w:rsidRPr="00CA7B34">
        <w:rPr>
          <w:rFonts w:cs="Arial" w:asciiTheme="majorHAnsi" w:hAnsiTheme="majorHAnsi"/>
          <w:b/>
          <w:bCs/>
          <w:szCs w:val="22"/>
        </w:rPr>
        <w:t>Klient</w:t>
      </w:r>
    </w:p>
    <w:p w:rsidR="003D405B" w:rsidP="00F27368" w:rsidRDefault="003D405B" w14:paraId="644E3FB3" w14:textId="77777777">
      <w:pPr>
        <w:tabs>
          <w:tab w:val="left" w:pos="1701"/>
          <w:tab w:val="left" w:pos="4678"/>
        </w:tabs>
        <w:spacing w:before="0"/>
        <w:rPr>
          <w:rFonts w:cs="Arial" w:asciiTheme="majorHAnsi" w:hAnsiTheme="majorHAnsi"/>
          <w:b/>
          <w:bCs/>
          <w:szCs w:val="22"/>
        </w:rPr>
      </w:pPr>
      <w:r w:rsidRPr="003D405B">
        <w:rPr>
          <w:rFonts w:cs="Arial" w:asciiTheme="majorHAnsi" w:hAnsiTheme="majorHAnsi"/>
          <w:b/>
          <w:bCs/>
          <w:szCs w:val="22"/>
        </w:rPr>
        <w:t>Středočeský kraj</w:t>
      </w:r>
      <w:r w:rsidRPr="003D405B" w:rsidDel="003D405B">
        <w:rPr>
          <w:rFonts w:cs="Arial" w:asciiTheme="majorHAnsi" w:hAnsiTheme="majorHAnsi"/>
          <w:b/>
          <w:bCs/>
          <w:szCs w:val="22"/>
        </w:rPr>
        <w:t xml:space="preserve"> </w:t>
      </w:r>
    </w:p>
    <w:p w:rsidRPr="00437F4E" w:rsidR="00F27368" w:rsidP="00F27368" w:rsidRDefault="00F27368" w14:paraId="3364BBA9" w14:textId="0896FE83">
      <w:pPr>
        <w:tabs>
          <w:tab w:val="left" w:pos="1701"/>
          <w:tab w:val="left" w:pos="4678"/>
        </w:tabs>
        <w:spacing w:before="0"/>
        <w:rPr>
          <w:rFonts w:cs="Arial" w:asciiTheme="majorHAnsi" w:hAnsiTheme="majorHAnsi"/>
          <w:snapToGrid w:val="0"/>
          <w:szCs w:val="22"/>
        </w:rPr>
      </w:pPr>
      <w:r w:rsidRPr="00437F4E">
        <w:rPr>
          <w:rFonts w:cs="Arial" w:asciiTheme="majorHAnsi" w:hAnsiTheme="majorHAnsi"/>
          <w:snapToGrid w:val="0"/>
          <w:szCs w:val="22"/>
        </w:rPr>
        <w:t xml:space="preserve">sídlo: </w:t>
      </w:r>
      <w:r w:rsidRPr="00437F4E" w:rsidR="003D405B">
        <w:rPr>
          <w:rFonts w:cs="Arial" w:asciiTheme="majorHAnsi" w:hAnsiTheme="majorHAnsi"/>
          <w:szCs w:val="22"/>
        </w:rPr>
        <w:t>Zborovská 11, Praha 5, 150 21 Smíchov</w:t>
      </w:r>
    </w:p>
    <w:p w:rsidRPr="00437F4E" w:rsidR="00F27368" w:rsidP="00F27368" w:rsidRDefault="00F27368" w14:paraId="3A7FFE7D" w14:textId="0D398564">
      <w:pPr>
        <w:tabs>
          <w:tab w:val="left" w:pos="1701"/>
          <w:tab w:val="left" w:pos="4678"/>
        </w:tabs>
        <w:spacing w:before="0"/>
        <w:rPr>
          <w:rFonts w:cs="Arial" w:asciiTheme="majorHAnsi" w:hAnsiTheme="majorHAnsi"/>
          <w:snapToGrid w:val="0"/>
          <w:szCs w:val="22"/>
        </w:rPr>
      </w:pPr>
      <w:r w:rsidRPr="00437F4E">
        <w:rPr>
          <w:rFonts w:cs="Arial" w:asciiTheme="majorHAnsi" w:hAnsiTheme="majorHAnsi"/>
          <w:snapToGrid w:val="0"/>
          <w:szCs w:val="22"/>
        </w:rPr>
        <w:t xml:space="preserve">IČO: </w:t>
      </w:r>
      <w:r w:rsidRPr="00437F4E" w:rsidR="003D405B">
        <w:rPr>
          <w:rFonts w:cs="Arial" w:asciiTheme="majorHAnsi" w:hAnsiTheme="majorHAnsi"/>
          <w:szCs w:val="22"/>
        </w:rPr>
        <w:t>70891095</w:t>
      </w:r>
    </w:p>
    <w:p w:rsidRPr="00437F4E" w:rsidR="00F27368" w:rsidP="00F27368" w:rsidRDefault="00F27368" w14:paraId="5B52CECF" w14:textId="3B702334">
      <w:pPr>
        <w:tabs>
          <w:tab w:val="left" w:pos="1701"/>
          <w:tab w:val="left" w:pos="4678"/>
        </w:tabs>
        <w:spacing w:before="0"/>
        <w:rPr>
          <w:rFonts w:cs="Arial" w:asciiTheme="majorHAnsi" w:hAnsiTheme="majorHAnsi"/>
          <w:snapToGrid w:val="0"/>
          <w:szCs w:val="22"/>
        </w:rPr>
      </w:pPr>
      <w:r w:rsidRPr="00437F4E">
        <w:rPr>
          <w:rFonts w:cs="Arial" w:asciiTheme="majorHAnsi" w:hAnsiTheme="majorHAnsi"/>
          <w:snapToGrid w:val="0"/>
          <w:szCs w:val="22"/>
        </w:rPr>
        <w:t xml:space="preserve">DIČ: </w:t>
      </w:r>
      <w:r w:rsidRPr="00437F4E" w:rsidR="00437F4E">
        <w:rPr>
          <w:rFonts w:cs="Arial" w:asciiTheme="majorHAnsi" w:hAnsiTheme="majorHAnsi"/>
          <w:szCs w:val="22"/>
        </w:rPr>
        <w:t>CZ70891095</w:t>
      </w:r>
    </w:p>
    <w:p w:rsidRPr="00D10F6B" w:rsidR="00F27368" w:rsidP="00F27368" w:rsidRDefault="00F27368" w14:paraId="08D84847" w14:textId="43DCA4DB">
      <w:pPr>
        <w:tabs>
          <w:tab w:val="left" w:pos="1701"/>
          <w:tab w:val="left" w:pos="4678"/>
        </w:tabs>
        <w:spacing w:before="0"/>
        <w:rPr>
          <w:rFonts w:cs="Arial" w:asciiTheme="majorHAnsi" w:hAnsiTheme="majorHAnsi"/>
          <w:szCs w:val="22"/>
        </w:rPr>
      </w:pPr>
      <w:r w:rsidRPr="00437F4E">
        <w:rPr>
          <w:rFonts w:cs="Arial" w:asciiTheme="majorHAnsi" w:hAnsiTheme="majorHAnsi"/>
          <w:snapToGrid w:val="0"/>
          <w:szCs w:val="22"/>
        </w:rPr>
        <w:t>bankovní spojení:</w:t>
      </w:r>
      <w:r w:rsidRPr="00D10F6B" w:rsidR="00D10F6B">
        <w:rPr>
          <w:rFonts w:cs="Arial" w:asciiTheme="majorHAnsi" w:hAnsiTheme="majorHAnsi"/>
          <w:szCs w:val="22"/>
          <w:highlight w:val="yellow"/>
        </w:rPr>
        <w:t xml:space="preserve"> </w:t>
      </w:r>
      <w:r w:rsidRPr="00F27368" w:rsidR="00D10F6B">
        <w:rPr>
          <w:rFonts w:cs="Arial" w:asciiTheme="majorHAnsi" w:hAnsiTheme="majorHAnsi"/>
          <w:szCs w:val="22"/>
          <w:highlight w:val="yellow"/>
        </w:rPr>
        <w:t>[</w:t>
      </w:r>
      <w:r w:rsidRPr="00F27368" w:rsidR="00D10F6B">
        <w:rPr>
          <w:rFonts w:ascii="Times New Roman" w:hAnsi="Times New Roman"/>
          <w:szCs w:val="22"/>
          <w:highlight w:val="yellow"/>
        </w:rPr>
        <w:t>●</w:t>
      </w:r>
      <w:r w:rsidRPr="00F27368" w:rsidR="00D10F6B">
        <w:rPr>
          <w:rFonts w:cs="Arial" w:asciiTheme="majorHAnsi" w:hAnsiTheme="majorHAnsi"/>
          <w:szCs w:val="22"/>
          <w:highlight w:val="yellow"/>
        </w:rPr>
        <w:t>]</w:t>
      </w:r>
    </w:p>
    <w:p w:rsidRPr="00437F4E" w:rsidR="00F27368" w:rsidP="00F27368" w:rsidRDefault="00F27368" w14:paraId="6C598230" w14:textId="284984D5">
      <w:pPr>
        <w:tabs>
          <w:tab w:val="left" w:pos="1701"/>
          <w:tab w:val="left" w:pos="4678"/>
        </w:tabs>
        <w:spacing w:before="0"/>
        <w:rPr>
          <w:rFonts w:asciiTheme="majorHAnsi" w:hAnsiTheme="majorHAnsi"/>
          <w:szCs w:val="22"/>
        </w:rPr>
      </w:pPr>
      <w:r w:rsidRPr="00437F4E">
        <w:rPr>
          <w:rFonts w:cs="Arial" w:asciiTheme="majorHAnsi" w:hAnsiTheme="majorHAnsi"/>
          <w:snapToGrid w:val="0"/>
          <w:szCs w:val="22"/>
        </w:rPr>
        <w:t xml:space="preserve">zastoupený: </w:t>
      </w:r>
      <w:r w:rsidRPr="00777500" w:rsidR="00437F4E">
        <w:rPr>
          <w:rFonts w:cs="Arial" w:asciiTheme="majorHAnsi" w:hAnsiTheme="majorHAnsi"/>
          <w:szCs w:val="22"/>
        </w:rPr>
        <w:t>Libor Lesák, radní pro oblast investic, majetku a veřejných zakázek</w:t>
      </w:r>
    </w:p>
    <w:p w:rsidRPr="00F27368" w:rsidR="00F27368" w:rsidP="00F27368" w:rsidRDefault="00F27368" w14:paraId="40E466B2" w14:textId="77777777">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rsidRPr="00F27368" w:rsidR="00F27368" w:rsidP="00F27368" w:rsidRDefault="00F27368" w14:paraId="15448CDD" w14:textId="77777777">
      <w:pPr>
        <w:rPr>
          <w:rFonts w:asciiTheme="majorHAnsi" w:hAnsiTheme="majorHAnsi"/>
          <w:szCs w:val="22"/>
        </w:rPr>
      </w:pPr>
      <w:r w:rsidRPr="00F27368">
        <w:rPr>
          <w:rFonts w:asciiTheme="majorHAnsi" w:hAnsiTheme="majorHAnsi"/>
          <w:szCs w:val="22"/>
        </w:rPr>
        <w:t>a</w:t>
      </w:r>
    </w:p>
    <w:p w:rsidRPr="00F27368" w:rsidR="00F27368" w:rsidP="00F27368" w:rsidRDefault="00F27368" w14:paraId="01DCB7BB" w14:textId="77777777">
      <w:pPr>
        <w:rPr>
          <w:rFonts w:asciiTheme="majorHAnsi" w:hAnsiTheme="majorHAnsi"/>
          <w:b/>
          <w:bCs/>
          <w:szCs w:val="22"/>
        </w:rPr>
      </w:pPr>
      <w:r w:rsidRPr="00F27368">
        <w:rPr>
          <w:rFonts w:asciiTheme="majorHAnsi" w:hAnsiTheme="majorHAnsi"/>
          <w:b/>
          <w:bCs/>
          <w:szCs w:val="22"/>
        </w:rPr>
        <w:t>ESCO</w:t>
      </w:r>
    </w:p>
    <w:p w:rsidRPr="00F27368" w:rsidR="00F27368" w:rsidP="00F27368" w:rsidRDefault="00F27368" w14:paraId="0B813251" w14:textId="77777777">
      <w:pPr>
        <w:tabs>
          <w:tab w:val="left" w:pos="1701"/>
          <w:tab w:val="left" w:pos="4678"/>
        </w:tabs>
        <w:spacing w:before="0"/>
        <w:rPr>
          <w:rFonts w:cs="Arial" w:asciiTheme="majorHAnsi" w:hAnsiTheme="majorHAnsi"/>
          <w:szCs w:val="22"/>
        </w:rPr>
      </w:pPr>
      <w:bookmarkStart w:name="_Hlk131412712" w:id="4"/>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bookmarkEnd w:id="4"/>
    <w:p w:rsidRPr="00F27368" w:rsidR="00F27368" w:rsidP="00F27368" w:rsidRDefault="00F27368" w14:paraId="7673F570" w14:textId="77777777">
      <w:pPr>
        <w:tabs>
          <w:tab w:val="left" w:pos="1701"/>
          <w:tab w:val="left" w:pos="4678"/>
        </w:tabs>
        <w:spacing w:before="0"/>
        <w:rPr>
          <w:rFonts w:cs="Arial" w:asciiTheme="majorHAnsi" w:hAnsiTheme="majorHAnsi"/>
          <w:snapToGrid w:val="0"/>
          <w:szCs w:val="22"/>
        </w:rPr>
      </w:pPr>
      <w:r w:rsidRPr="00F27368">
        <w:rPr>
          <w:rFonts w:cs="Arial" w:asciiTheme="majorHAnsi" w:hAnsiTheme="majorHAnsi"/>
          <w:snapToGrid w:val="0"/>
          <w:szCs w:val="22"/>
        </w:rPr>
        <w:t xml:space="preserve">sídlo: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599BBA5E" w14:textId="77777777">
      <w:pPr>
        <w:tabs>
          <w:tab w:val="left" w:pos="1701"/>
          <w:tab w:val="left" w:pos="4678"/>
        </w:tabs>
        <w:spacing w:before="0"/>
        <w:rPr>
          <w:rFonts w:cs="Arial" w:asciiTheme="majorHAnsi" w:hAnsiTheme="majorHAnsi"/>
          <w:snapToGrid w:val="0"/>
          <w:szCs w:val="22"/>
        </w:rPr>
      </w:pPr>
      <w:r w:rsidRPr="00F27368">
        <w:rPr>
          <w:rFonts w:cs="Arial" w:asciiTheme="majorHAnsi" w:hAnsiTheme="majorHAnsi"/>
          <w:snapToGrid w:val="0"/>
          <w:szCs w:val="22"/>
        </w:rPr>
        <w:t xml:space="preserve">IČO: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4649A069" w14:textId="77777777">
      <w:pPr>
        <w:tabs>
          <w:tab w:val="left" w:pos="1701"/>
          <w:tab w:val="left" w:pos="4678"/>
        </w:tabs>
        <w:spacing w:before="0"/>
        <w:rPr>
          <w:rFonts w:cs="Arial" w:asciiTheme="majorHAnsi" w:hAnsiTheme="majorHAnsi"/>
          <w:snapToGrid w:val="0"/>
          <w:szCs w:val="22"/>
        </w:rPr>
      </w:pPr>
      <w:r w:rsidRPr="00F27368">
        <w:rPr>
          <w:rFonts w:cs="Arial" w:asciiTheme="majorHAnsi" w:hAnsiTheme="majorHAnsi"/>
          <w:snapToGrid w:val="0"/>
          <w:szCs w:val="22"/>
        </w:rPr>
        <w:t xml:space="preserve">DIČ: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119BA414" w14:textId="77777777">
      <w:pPr>
        <w:tabs>
          <w:tab w:val="left" w:pos="1701"/>
          <w:tab w:val="left" w:pos="4678"/>
        </w:tabs>
        <w:spacing w:before="0"/>
        <w:outlineLvl w:val="0"/>
        <w:rPr>
          <w:rFonts w:cs="Arial" w:asciiTheme="majorHAnsi" w:hAnsiTheme="majorHAnsi"/>
          <w:snapToGrid w:val="0"/>
          <w:szCs w:val="22"/>
        </w:rPr>
      </w:pPr>
      <w:r w:rsidRPr="00F27368">
        <w:rPr>
          <w:rFonts w:cs="Arial" w:asciiTheme="majorHAnsi" w:hAnsiTheme="majorHAnsi"/>
          <w:snapToGrid w:val="0"/>
          <w:szCs w:val="22"/>
        </w:rPr>
        <w:t xml:space="preserve">e-mail: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1AF25521" w14:textId="77777777">
      <w:pPr>
        <w:tabs>
          <w:tab w:val="left" w:pos="1701"/>
          <w:tab w:val="left" w:pos="4678"/>
        </w:tabs>
        <w:spacing w:before="0"/>
        <w:rPr>
          <w:rFonts w:cs="Arial" w:asciiTheme="majorHAnsi" w:hAnsiTheme="majorHAnsi"/>
          <w:snapToGrid w:val="0"/>
          <w:szCs w:val="22"/>
        </w:rPr>
      </w:pPr>
      <w:r w:rsidRPr="00F27368">
        <w:rPr>
          <w:rFonts w:cs="Arial" w:asciiTheme="majorHAnsi" w:hAnsiTheme="majorHAnsi"/>
          <w:snapToGrid w:val="0"/>
          <w:szCs w:val="22"/>
        </w:rPr>
        <w:t xml:space="preserve">bankovní spojení: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p>
    <w:p w:rsidRPr="00F27368" w:rsidR="00F27368" w:rsidP="00F27368" w:rsidRDefault="00F27368" w14:paraId="5DB89FDD" w14:textId="77777777">
      <w:pPr>
        <w:tabs>
          <w:tab w:val="left" w:pos="1701"/>
          <w:tab w:val="left" w:pos="4678"/>
        </w:tabs>
        <w:spacing w:before="0"/>
        <w:rPr>
          <w:rFonts w:asciiTheme="majorHAnsi" w:hAnsiTheme="majorHAnsi"/>
          <w:szCs w:val="22"/>
        </w:rPr>
      </w:pPr>
      <w:r w:rsidRPr="00F27368">
        <w:rPr>
          <w:rFonts w:cs="Arial" w:asciiTheme="majorHAnsi" w:hAnsiTheme="majorHAnsi"/>
          <w:snapToGrid w:val="0"/>
          <w:szCs w:val="22"/>
        </w:rPr>
        <w:t xml:space="preserve">zastoupený: </w:t>
      </w:r>
      <w:r w:rsidRPr="00F27368">
        <w:rPr>
          <w:rFonts w:cs="Arial" w:asciiTheme="majorHAnsi" w:hAnsiTheme="majorHAnsi"/>
          <w:szCs w:val="22"/>
          <w:highlight w:val="yellow"/>
        </w:rPr>
        <w:t>[</w:t>
      </w:r>
      <w:r w:rsidRPr="00F27368">
        <w:rPr>
          <w:rFonts w:ascii="Times New Roman" w:hAnsi="Times New Roman"/>
          <w:szCs w:val="22"/>
          <w:highlight w:val="yellow"/>
        </w:rPr>
        <w:t>●</w:t>
      </w:r>
      <w:r w:rsidRPr="00F27368">
        <w:rPr>
          <w:rFonts w:cs="Arial" w:asciiTheme="majorHAnsi" w:hAnsiTheme="majorHAnsi"/>
          <w:szCs w:val="22"/>
          <w:highlight w:val="yellow"/>
        </w:rPr>
        <w:t>]</w:t>
      </w:r>
      <w:r w:rsidRPr="00F27368">
        <w:rPr>
          <w:rFonts w:cs="Arial" w:asciiTheme="majorHAnsi" w:hAnsiTheme="majorHAnsi"/>
          <w:snapToGrid w:val="0"/>
          <w:szCs w:val="22"/>
        </w:rPr>
        <w:t xml:space="preserve">, </w:t>
      </w:r>
    </w:p>
    <w:p w:rsidRPr="00F27368" w:rsidR="00F27368" w:rsidP="00F27368" w:rsidRDefault="00F27368" w14:paraId="0ED9C910" w14:textId="77777777">
      <w:pPr>
        <w:tabs>
          <w:tab w:val="left" w:pos="1701"/>
          <w:tab w:val="left" w:pos="4678"/>
        </w:tabs>
        <w:spacing w:before="0"/>
        <w:outlineLvl w:val="0"/>
        <w:rPr>
          <w:rFonts w:cs="Arial" w:asciiTheme="majorHAnsi" w:hAnsiTheme="majorHAnsi"/>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rsidRPr="00F27368" w:rsidR="00F27368" w:rsidP="00F27368" w:rsidRDefault="00F27368" w14:paraId="5403343E" w14:textId="77777777">
      <w:pPr>
        <w:pStyle w:val="Nadpis2"/>
        <w:numPr>
          <w:ilvl w:val="0"/>
          <w:numId w:val="0"/>
        </w:numPr>
        <w:rPr>
          <w:rFonts w:asciiTheme="majorHAnsi" w:hAnsiTheme="majorHAnsi"/>
          <w:szCs w:val="22"/>
        </w:rPr>
      </w:pPr>
    </w:p>
    <w:p w:rsidRPr="00F27368" w:rsidR="00F27368" w:rsidP="00F27368" w:rsidRDefault="00F27368" w14:paraId="19F808AA" w14:textId="77777777">
      <w:pPr>
        <w:spacing w:before="0"/>
        <w:rPr>
          <w:rFonts w:cs="Arial" w:asciiTheme="majorHAnsi" w:hAnsiTheme="majorHAnsi"/>
          <w:szCs w:val="22"/>
        </w:rPr>
      </w:pPr>
      <w:r w:rsidRPr="00F27368">
        <w:rPr>
          <w:rFonts w:cs="Arial" w:asciiTheme="majorHAnsi" w:hAnsiTheme="majorHAnsi"/>
          <w:szCs w:val="22"/>
        </w:rPr>
        <w:t>(ESCO a Klient dále společně označování jen jako "</w:t>
      </w:r>
      <w:r w:rsidRPr="00F27368">
        <w:rPr>
          <w:rFonts w:cs="Arial" w:asciiTheme="majorHAnsi" w:hAnsiTheme="majorHAnsi"/>
          <w:b/>
          <w:szCs w:val="22"/>
        </w:rPr>
        <w:t>smluvní strany</w:t>
      </w:r>
      <w:r w:rsidRPr="00F27368">
        <w:rPr>
          <w:rFonts w:cs="Arial" w:asciiTheme="majorHAnsi" w:hAnsiTheme="majorHAnsi"/>
          <w:szCs w:val="22"/>
        </w:rPr>
        <w:t>" a jednotlivě jako "</w:t>
      </w:r>
      <w:r w:rsidRPr="00F27368">
        <w:rPr>
          <w:rFonts w:cs="Arial" w:asciiTheme="majorHAnsi" w:hAnsiTheme="majorHAnsi"/>
          <w:b/>
          <w:szCs w:val="22"/>
        </w:rPr>
        <w:t>smluvní strana</w:t>
      </w:r>
      <w:r w:rsidRPr="00F27368">
        <w:rPr>
          <w:rFonts w:cs="Arial" w:asciiTheme="majorHAnsi" w:hAnsiTheme="majorHAnsi"/>
          <w:szCs w:val="22"/>
        </w:rPr>
        <w:t>")</w:t>
      </w:r>
    </w:p>
    <w:bookmarkEnd w:id="1"/>
    <w:p w:rsidRPr="00F27368" w:rsidR="00E34B9A" w:rsidP="00E34B9A" w:rsidRDefault="00E34B9A" w14:paraId="084CDE3D" w14:textId="3556641B">
      <w:pPr>
        <w:rPr>
          <w:rFonts w:asciiTheme="majorHAnsi" w:hAnsiTheme="majorHAnsi"/>
        </w:rPr>
      </w:pPr>
    </w:p>
    <w:p w:rsidRPr="00F27368" w:rsidR="00F81353" w:rsidRDefault="00F81353" w14:paraId="07F66DC1" w14:textId="77777777">
      <w:pPr>
        <w:pStyle w:val="Nzev"/>
        <w:keepNext/>
        <w:pageBreakBefore/>
        <w:rPr>
          <w:rFonts w:asciiTheme="majorHAnsi" w:hAnsiTheme="majorHAnsi"/>
        </w:rPr>
      </w:pPr>
      <w:r w:rsidRPr="00F27368">
        <w:rPr>
          <w:rFonts w:asciiTheme="majorHAnsi" w:hAnsiTheme="majorHAnsi"/>
        </w:rPr>
        <w:t xml:space="preserve">Část první: </w:t>
      </w:r>
      <w:r w:rsidRPr="005D15E2">
        <w:rPr>
          <w:rStyle w:val="StylNzevTunPodtrenChar"/>
          <w:rFonts w:asciiTheme="majorHAnsi" w:hAnsiTheme="majorHAnsi"/>
          <w:b w:val="0"/>
          <w:u w:val="none"/>
        </w:rPr>
        <w:t>Obecná ustanovení</w:t>
      </w:r>
      <w:bookmarkEnd w:id="2"/>
    </w:p>
    <w:p w:rsidRPr="00F27368" w:rsidR="00184CCF" w:rsidP="00236876" w:rsidRDefault="00F81353" w14:paraId="13DD434F" w14:textId="77777777">
      <w:pPr>
        <w:pStyle w:val="Nadpis1"/>
        <w:numPr>
          <w:ilvl w:val="0"/>
          <w:numId w:val="6"/>
        </w:numPr>
        <w:spacing w:before="360"/>
        <w:ind w:left="0"/>
        <w:rPr>
          <w:rFonts w:asciiTheme="majorHAnsi" w:hAnsiTheme="majorHAnsi"/>
        </w:rPr>
      </w:pPr>
      <w:r w:rsidRPr="00F27368">
        <w:rPr>
          <w:rFonts w:asciiTheme="majorHAnsi" w:hAnsiTheme="majorHAnsi"/>
          <w:b w:val="0"/>
        </w:rPr>
        <w:br/>
      </w:r>
      <w:bookmarkStart w:name="_Toc326522956" w:id="5"/>
      <w:bookmarkStart w:name="_Ref330840228" w:id="6"/>
      <w:r w:rsidRPr="00F27368">
        <w:rPr>
          <w:rFonts w:asciiTheme="majorHAnsi" w:hAnsiTheme="majorHAnsi"/>
        </w:rPr>
        <w:t>Úvodní prohlášení</w:t>
      </w:r>
      <w:bookmarkEnd w:id="5"/>
      <w:bookmarkEnd w:id="6"/>
    </w:p>
    <w:p w:rsidRPr="00F27368" w:rsidR="00257393" w:rsidP="00957080" w:rsidRDefault="00383FFF" w14:paraId="2A6BD809" w14:textId="668FE2D4">
      <w:pPr>
        <w:pStyle w:val="Nadpis2"/>
        <w:rPr>
          <w:rFonts w:asciiTheme="majorHAnsi" w:hAnsiTheme="majorHAnsi"/>
        </w:rPr>
      </w:pPr>
      <w:r w:rsidRPr="00F27368">
        <w:rPr>
          <w:rFonts w:asciiTheme="majorHAnsi" w:hAnsiTheme="majorHAnsi"/>
        </w:rPr>
        <w:t xml:space="preserve">Zákon o hospodaření energií </w:t>
      </w:r>
      <w:r w:rsidRPr="00F27368" w:rsidR="004A5594">
        <w:rPr>
          <w:rFonts w:asciiTheme="majorHAnsi" w:hAnsiTheme="majorHAnsi"/>
        </w:rPr>
        <w:t xml:space="preserve">stanoví v ustanovení </w:t>
      </w:r>
      <w:r w:rsidRPr="00F27368" w:rsidR="000D4F4C">
        <w:rPr>
          <w:rFonts w:asciiTheme="majorHAnsi" w:hAnsiTheme="majorHAnsi"/>
        </w:rPr>
        <w:t xml:space="preserve">§ 10e povinné náležitosti </w:t>
      </w:r>
      <w:r w:rsidRPr="00F27368" w:rsidR="00B21342">
        <w:rPr>
          <w:rFonts w:asciiTheme="majorHAnsi" w:hAnsiTheme="majorHAnsi"/>
        </w:rPr>
        <w:t xml:space="preserve">smlouvy o energetických službách </w:t>
      </w:r>
      <w:r w:rsidR="00544169">
        <w:rPr>
          <w:rFonts w:asciiTheme="majorHAnsi" w:hAnsiTheme="majorHAnsi"/>
        </w:rPr>
        <w:t>se zaručeným výsledkem</w:t>
      </w:r>
      <w:r w:rsidRPr="00F27368" w:rsidR="00100EA4">
        <w:rPr>
          <w:rFonts w:asciiTheme="majorHAnsi" w:hAnsiTheme="majorHAnsi"/>
        </w:rPr>
        <w:t>.</w:t>
      </w:r>
      <w:r w:rsidRPr="00F27368" w:rsidR="007A3715">
        <w:rPr>
          <w:rFonts w:asciiTheme="majorHAnsi" w:hAnsiTheme="majorHAnsi"/>
        </w:rPr>
        <w:t xml:space="preserve"> Tato </w:t>
      </w:r>
      <w:r w:rsidRPr="00F27368" w:rsidR="00363CAA">
        <w:rPr>
          <w:rFonts w:asciiTheme="majorHAnsi" w:hAnsiTheme="majorHAnsi"/>
        </w:rPr>
        <w:t xml:space="preserve">smlouva </w:t>
      </w:r>
      <w:r w:rsidRPr="00F27368" w:rsidR="00B46A07">
        <w:rPr>
          <w:rFonts w:asciiTheme="majorHAnsi" w:hAnsiTheme="majorHAnsi"/>
        </w:rPr>
        <w:t xml:space="preserve">včetně jejich příloh, které jsou její </w:t>
      </w:r>
      <w:r w:rsidRPr="00F27368" w:rsidR="00740C89">
        <w:rPr>
          <w:rFonts w:asciiTheme="majorHAnsi" w:hAnsiTheme="majorHAnsi"/>
        </w:rPr>
        <w:t xml:space="preserve">nedílnou </w:t>
      </w:r>
      <w:r w:rsidRPr="00F27368" w:rsidR="00B46A07">
        <w:rPr>
          <w:rFonts w:asciiTheme="majorHAnsi" w:hAnsiTheme="majorHAnsi"/>
        </w:rPr>
        <w:t>součástí,</w:t>
      </w:r>
      <w:r w:rsidRPr="00F27368" w:rsidR="00324661">
        <w:rPr>
          <w:rFonts w:asciiTheme="majorHAnsi" w:hAnsiTheme="majorHAnsi"/>
        </w:rPr>
        <w:t xml:space="preserve"> </w:t>
      </w:r>
      <w:r w:rsidRPr="00F27368" w:rsidR="005444AF">
        <w:rPr>
          <w:rFonts w:asciiTheme="majorHAnsi" w:hAnsiTheme="majorHAnsi"/>
        </w:rPr>
        <w:t xml:space="preserve">splňuje </w:t>
      </w:r>
      <w:r w:rsidRPr="00F27368" w:rsidR="00324661">
        <w:rPr>
          <w:rFonts w:asciiTheme="majorHAnsi" w:hAnsiTheme="majorHAnsi"/>
        </w:rPr>
        <w:t>požadavky</w:t>
      </w:r>
      <w:r w:rsidRPr="00F27368" w:rsidR="005F3558">
        <w:rPr>
          <w:rFonts w:asciiTheme="majorHAnsi" w:hAnsiTheme="majorHAnsi"/>
        </w:rPr>
        <w:t xml:space="preserve"> stanovené § 10e </w:t>
      </w:r>
      <w:r w:rsidRPr="00F27368" w:rsidR="003B0052">
        <w:rPr>
          <w:rFonts w:asciiTheme="majorHAnsi" w:hAnsiTheme="majorHAnsi"/>
        </w:rPr>
        <w:t xml:space="preserve">zákona o hospodaření energií a </w:t>
      </w:r>
      <w:r w:rsidRPr="00F27368" w:rsidR="004436CF">
        <w:rPr>
          <w:rFonts w:asciiTheme="majorHAnsi" w:hAnsiTheme="majorHAnsi"/>
        </w:rPr>
        <w:t xml:space="preserve">je smlouvou </w:t>
      </w:r>
      <w:r w:rsidRPr="00F27368" w:rsidR="00263F4C">
        <w:rPr>
          <w:rFonts w:asciiTheme="majorHAnsi" w:hAnsiTheme="majorHAnsi"/>
        </w:rPr>
        <w:t xml:space="preserve">o energetických službách </w:t>
      </w:r>
      <w:r w:rsidRPr="00AB29AA" w:rsidR="00AB29AA">
        <w:rPr>
          <w:rFonts w:asciiTheme="majorHAnsi" w:hAnsiTheme="majorHAnsi"/>
        </w:rPr>
        <w:t>se zaručeným výsledkem dle ustanovení § 10e odst. 5 zákona o hospodaření energií</w:t>
      </w:r>
      <w:r w:rsidRPr="00F27368" w:rsidR="00E61B3B">
        <w:rPr>
          <w:rFonts w:asciiTheme="majorHAnsi" w:hAnsiTheme="majorHAnsi"/>
        </w:rPr>
        <w:t>.</w:t>
      </w:r>
    </w:p>
    <w:p w:rsidRPr="00F27368" w:rsidR="003C381D" w:rsidP="00957080" w:rsidRDefault="00F81353" w14:paraId="064B9CCD" w14:textId="77777777">
      <w:pPr>
        <w:pStyle w:val="Nadpis2"/>
        <w:rPr>
          <w:rFonts w:asciiTheme="majorHAnsi" w:hAnsiTheme="majorHAnsi"/>
        </w:rPr>
      </w:pPr>
      <w:r w:rsidRPr="00F27368">
        <w:rPr>
          <w:rFonts w:asciiTheme="majorHAnsi" w:hAnsiTheme="majorHAnsi"/>
        </w:rPr>
        <w:t xml:space="preserve">ESCO prohlašuje, že </w:t>
      </w:r>
    </w:p>
    <w:p w:rsidRPr="00F27368" w:rsidR="00184CCF" w:rsidP="00F30234" w:rsidRDefault="00F81353" w14:paraId="1DCB1B8C" w14:textId="77777777">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Pr="00F27368" w:rsidR="00C85C44">
        <w:rPr>
          <w:rFonts w:asciiTheme="majorHAnsi" w:hAnsiTheme="majorHAnsi"/>
        </w:rPr>
        <w:t>šech oprávnění</w:t>
      </w:r>
      <w:r w:rsidRPr="00F27368">
        <w:rPr>
          <w:rFonts w:asciiTheme="majorHAnsi" w:hAnsiTheme="majorHAnsi"/>
        </w:rPr>
        <w:t xml:space="preserve"> potřebných pro plnění této smlouvy;</w:t>
      </w:r>
    </w:p>
    <w:p w:rsidRPr="00F27368" w:rsidR="00184CCF" w:rsidP="00F30234" w:rsidRDefault="00F81353" w14:paraId="13EC90BF" w14:textId="77777777">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Pr="00F27368" w:rsidR="00664B96">
        <w:rPr>
          <w:rFonts w:asciiTheme="majorHAnsi" w:hAnsiTheme="majorHAnsi"/>
        </w:rPr>
        <w:t>;</w:t>
      </w:r>
    </w:p>
    <w:p w:rsidRPr="00F27368" w:rsidR="00184CCF" w:rsidP="00F30234" w:rsidRDefault="007A21E6" w14:paraId="75799C6A" w14:textId="77777777">
      <w:pPr>
        <w:pStyle w:val="Nadpis5"/>
        <w:numPr>
          <w:ilvl w:val="0"/>
          <w:numId w:val="8"/>
        </w:numPr>
        <w:ind w:left="964" w:hanging="567"/>
        <w:rPr>
          <w:rFonts w:asciiTheme="majorHAnsi" w:hAnsiTheme="majorHAnsi"/>
        </w:rPr>
      </w:pPr>
      <w:r w:rsidRPr="00F27368">
        <w:rPr>
          <w:rFonts w:asciiTheme="majorHAnsi" w:hAnsiTheme="majorHAnsi"/>
        </w:rPr>
        <w:t xml:space="preserve">jí </w:t>
      </w:r>
      <w:r w:rsidRPr="00F27368" w:rsidR="00664B96">
        <w:rPr>
          <w:rFonts w:asciiTheme="majorHAnsi" w:hAnsiTheme="majorHAnsi"/>
        </w:rPr>
        <w:t>není známo</w:t>
      </w:r>
      <w:r w:rsidRPr="00F27368" w:rsidR="00A06B04">
        <w:rPr>
          <w:rFonts w:asciiTheme="majorHAnsi" w:hAnsiTheme="majorHAnsi"/>
        </w:rPr>
        <w:t xml:space="preserve"> nic, co by mohlo ohrozit z její</w:t>
      </w:r>
      <w:r w:rsidRPr="00F27368" w:rsidR="00664B96">
        <w:rPr>
          <w:rFonts w:asciiTheme="majorHAnsi" w:hAnsiTheme="majorHAnsi"/>
        </w:rPr>
        <w:t xml:space="preserve"> strany plnění této smlouvy (např. nevyjasněné vlastnické </w:t>
      </w:r>
      <w:proofErr w:type="gramStart"/>
      <w:r w:rsidRPr="00F27368" w:rsidR="00664B96">
        <w:rPr>
          <w:rFonts w:asciiTheme="majorHAnsi" w:hAnsiTheme="majorHAnsi"/>
        </w:rPr>
        <w:t>vztahy,</w:t>
      </w:r>
      <w:proofErr w:type="gramEnd"/>
      <w:r w:rsidRPr="00F27368" w:rsidR="00664B96">
        <w:rPr>
          <w:rFonts w:asciiTheme="majorHAnsi" w:hAnsiTheme="majorHAnsi"/>
        </w:rPr>
        <w:t xml:space="preserve"> apod.), zejména ESCO není známo, že by proti ESCO v tomto směru bylo vedeno nebo hrozilo </w:t>
      </w:r>
      <w:r w:rsidRPr="00F27368" w:rsidR="00654604">
        <w:rPr>
          <w:rFonts w:asciiTheme="majorHAnsi" w:hAnsiTheme="majorHAnsi"/>
        </w:rPr>
        <w:t>soudní, rozhodčí či jiné řízení;</w:t>
      </w:r>
    </w:p>
    <w:p w:rsidRPr="00F27368" w:rsidR="00184CCF" w:rsidP="00F30234" w:rsidRDefault="007409DB" w14:paraId="55729514" w14:textId="747A4F78">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Pr="00F27368" w:rsidR="007651AA">
        <w:rPr>
          <w:rFonts w:asciiTheme="majorHAnsi" w:hAnsiTheme="majorHAnsi"/>
        </w:rPr>
        <w:t> </w:t>
      </w:r>
      <w:r w:rsidRPr="00F27368">
        <w:rPr>
          <w:rFonts w:asciiTheme="majorHAnsi" w:hAnsiTheme="majorHAnsi"/>
        </w:rPr>
        <w:t>souladu</w:t>
      </w:r>
      <w:r w:rsidRPr="00F27368" w:rsidR="0097444D">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Pr="00F27368" w:rsidR="00034391">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rsidRPr="00F27368" w:rsidR="00F81353" w:rsidP="00957080" w:rsidRDefault="00F81353" w14:paraId="27CE02CC" w14:textId="77777777">
      <w:pPr>
        <w:pStyle w:val="Nadpis2"/>
        <w:rPr>
          <w:rFonts w:asciiTheme="majorHAnsi" w:hAnsiTheme="majorHAnsi"/>
        </w:rPr>
      </w:pPr>
      <w:r w:rsidRPr="00F27368">
        <w:rPr>
          <w:rFonts w:asciiTheme="majorHAnsi" w:hAnsiTheme="majorHAnsi"/>
        </w:rPr>
        <w:t>Klient prohlašuje, že</w:t>
      </w:r>
    </w:p>
    <w:p w:rsidRPr="00F27368" w:rsidR="00184CCF" w:rsidP="00F30234" w:rsidRDefault="00F81353" w14:paraId="254E207B" w14:textId="16087E00">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Pr="00AB29AA" w:rsidR="00AB29AA">
        <w:rPr>
          <w:rFonts w:asciiTheme="majorHAnsi" w:hAnsiTheme="majorHAnsi"/>
        </w:rPr>
        <w:t xml:space="preserve">příslušnými orgány Klienta </w:t>
      </w:r>
      <w:r w:rsidRPr="00F27368">
        <w:rPr>
          <w:rFonts w:asciiTheme="majorHAnsi" w:hAnsiTheme="majorHAnsi"/>
        </w:rPr>
        <w:t>a je v souladu:</w:t>
      </w:r>
    </w:p>
    <w:p w:rsidRPr="00F27368" w:rsidR="00F81353" w:rsidP="00AA3612" w:rsidRDefault="000850C4" w14:paraId="4140D664" w14:textId="77777777">
      <w:pPr>
        <w:pStyle w:val="Bullet2"/>
        <w:ind w:left="1248" w:hanging="284"/>
        <w:rPr>
          <w:rFonts w:asciiTheme="majorHAnsi" w:hAnsiTheme="majorHAnsi"/>
        </w:rPr>
      </w:pPr>
      <w:r w:rsidRPr="00F27368">
        <w:rPr>
          <w:rFonts w:asciiTheme="majorHAnsi" w:hAnsiTheme="majorHAnsi"/>
        </w:rPr>
        <w:t xml:space="preserve">s </w:t>
      </w:r>
      <w:r w:rsidRPr="00F27368" w:rsidR="00F81353">
        <w:rPr>
          <w:rFonts w:asciiTheme="majorHAnsi" w:hAnsiTheme="majorHAnsi"/>
        </w:rPr>
        <w:t>jeho vnitřními organizačními předpisy,</w:t>
      </w:r>
    </w:p>
    <w:p w:rsidRPr="00F27368" w:rsidR="00F81353" w:rsidP="00AA3612" w:rsidRDefault="00F81353" w14:paraId="6F6D8DA5" w14:textId="77777777">
      <w:pPr>
        <w:pStyle w:val="Bullet2"/>
        <w:ind w:left="1248" w:hanging="284"/>
        <w:rPr>
          <w:rFonts w:asciiTheme="majorHAnsi" w:hAnsiTheme="majorHAnsi"/>
        </w:rPr>
      </w:pPr>
      <w:r w:rsidRPr="00F27368">
        <w:rPr>
          <w:rFonts w:asciiTheme="majorHAnsi" w:hAnsiTheme="majorHAnsi"/>
        </w:rPr>
        <w:t xml:space="preserve">s právními předpisy, kterými je vázán </w:t>
      </w:r>
      <w:r w:rsidRPr="00F27368" w:rsidR="00426BD2">
        <w:rPr>
          <w:rFonts w:asciiTheme="majorHAnsi" w:hAnsiTheme="majorHAnsi"/>
        </w:rPr>
        <w:t>a/</w:t>
      </w:r>
      <w:r w:rsidRPr="00F27368">
        <w:rPr>
          <w:rFonts w:asciiTheme="majorHAnsi" w:hAnsiTheme="majorHAnsi"/>
        </w:rPr>
        <w:t>nebo které se vztahují k jeho majetku, a</w:t>
      </w:r>
    </w:p>
    <w:p w:rsidRPr="00F27368" w:rsidR="00F81353" w:rsidP="00AA3612" w:rsidRDefault="00F81353" w14:paraId="58DFF28B" w14:textId="77777777">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rsidR="00AB29AA" w:rsidP="00F30234" w:rsidRDefault="00F81353" w14:paraId="7FCF5F25" w14:textId="77777777">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rsidRPr="00F27368" w:rsidR="00184CCF" w:rsidP="00F30234" w:rsidRDefault="00AB29AA" w14:paraId="2268A53A" w14:textId="40CCE576">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(akce)</w:t>
      </w:r>
      <w:r w:rsidRPr="00AB29AA">
        <w:rPr>
          <w:rFonts w:asciiTheme="majorHAnsi" w:hAnsiTheme="majorHAnsi"/>
        </w:rPr>
        <w:t xml:space="preserve"> za podmínek dle této smlouvy</w:t>
      </w:r>
      <w:r w:rsidR="003D405B">
        <w:rPr>
          <w:rFonts w:asciiTheme="majorHAnsi" w:hAnsiTheme="majorHAnsi"/>
        </w:rPr>
        <w:t>.</w:t>
      </w:r>
    </w:p>
    <w:p w:rsidRPr="00885B17" w:rsidR="0078482A" w:rsidP="0078482A" w:rsidRDefault="00F81353" w14:paraId="239756AC" w14:textId="77777777">
      <w:pPr>
        <w:pStyle w:val="Nadpis1"/>
        <w:rPr>
          <w:rFonts w:asciiTheme="majorHAnsi" w:hAnsiTheme="majorHAnsi"/>
          <w:szCs w:val="24"/>
        </w:rPr>
      </w:pPr>
      <w:r w:rsidRPr="00885B17">
        <w:rPr>
          <w:rFonts w:asciiTheme="majorHAnsi" w:hAnsiTheme="majorHAnsi"/>
          <w:b w:val="0"/>
          <w:szCs w:val="24"/>
        </w:rPr>
        <w:br/>
      </w:r>
      <w:bookmarkStart w:name="_Toc326522957" w:id="7"/>
      <w:r w:rsidRPr="00885B17">
        <w:rPr>
          <w:rFonts w:asciiTheme="majorHAnsi" w:hAnsiTheme="majorHAnsi"/>
          <w:szCs w:val="24"/>
        </w:rPr>
        <w:t>Definice</w:t>
      </w:r>
      <w:bookmarkEnd w:id="7"/>
    </w:p>
    <w:p w:rsidRPr="00F27368" w:rsidR="00D71FC9" w:rsidP="00957080" w:rsidRDefault="0078482A" w14:paraId="7FE4CB96" w14:textId="77777777">
      <w:pPr>
        <w:pStyle w:val="Nadpis2"/>
        <w:rPr>
          <w:rFonts w:asciiTheme="majorHAnsi" w:hAnsiTheme="majorHAnsi"/>
        </w:rPr>
      </w:pPr>
      <w:r w:rsidRPr="00F27368">
        <w:rPr>
          <w:rFonts w:asciiTheme="majorHAnsi" w:hAnsiTheme="majorHAnsi"/>
        </w:rPr>
        <w:t>Níže uvedené termíny této smlouvy mají význam definovaný v tomto odstavci:</w:t>
      </w:r>
    </w:p>
    <w:p w:rsidRPr="00586DB0" w:rsidR="00CE06AF" w:rsidP="006B7D21" w:rsidRDefault="00317677" w14:paraId="539FFFE3" w14:textId="0DBC04B0">
      <w:pPr>
        <w:pStyle w:val="Nadpis5"/>
        <w:numPr>
          <w:ilvl w:val="0"/>
          <w:numId w:val="32"/>
        </w:numPr>
        <w:ind w:left="964" w:hanging="567"/>
        <w:rPr>
          <w:rFonts w:asciiTheme="majorHAnsi" w:hAnsiTheme="majorHAnsi"/>
        </w:rPr>
      </w:pPr>
      <w:r>
        <w:rPr>
          <w:rFonts w:asciiTheme="majorHAnsi" w:hAnsiTheme="majorHAnsi"/>
          <w:b/>
        </w:rPr>
        <w:t>„</w:t>
      </w:r>
      <w:r w:rsidR="00CE06AF">
        <w:rPr>
          <w:rFonts w:asciiTheme="majorHAnsi" w:hAnsiTheme="majorHAnsi"/>
          <w:b/>
        </w:rPr>
        <w:t>akce</w:t>
      </w:r>
      <w:r w:rsidRPr="00F27368" w:rsidR="00CE06AF">
        <w:rPr>
          <w:rFonts w:asciiTheme="majorHAnsi" w:hAnsiTheme="majorHAnsi"/>
          <w:b/>
        </w:rPr>
        <w:t>“</w:t>
      </w:r>
      <w:r w:rsidRPr="00F27368" w:rsidR="00CE06AF">
        <w:rPr>
          <w:rFonts w:asciiTheme="majorHAnsi" w:hAnsiTheme="majorHAnsi"/>
        </w:rPr>
        <w:t xml:space="preserve"> má význam uvedený v </w:t>
      </w:r>
      <w:r w:rsidRPr="00F27368" w:rsidR="00CE06AF">
        <w:rPr>
          <w:rFonts w:asciiTheme="majorHAnsi" w:hAnsiTheme="majorHAnsi"/>
        </w:rPr>
        <w:fldChar w:fldCharType="begin"/>
      </w:r>
      <w:r w:rsidRPr="00F27368" w:rsidR="00CE06AF">
        <w:rPr>
          <w:rFonts w:asciiTheme="majorHAnsi" w:hAnsiTheme="majorHAnsi"/>
        </w:rPr>
        <w:instrText xml:space="preserve"> REF _Ref337650906 \w \h  \* MERGEFORMAT </w:instrText>
      </w:r>
      <w:r w:rsidRPr="00F27368" w:rsidR="00CE06AF">
        <w:rPr>
          <w:rFonts w:asciiTheme="majorHAnsi" w:hAnsiTheme="majorHAnsi"/>
        </w:rPr>
      </w:r>
      <w:r w:rsidRPr="00F27368" w:rsidR="00CE06AF">
        <w:rPr>
          <w:rFonts w:asciiTheme="majorHAnsi" w:hAnsiTheme="majorHAnsi"/>
        </w:rPr>
        <w:fldChar w:fldCharType="separate"/>
      </w:r>
      <w:r w:rsidR="00956FE8">
        <w:rPr>
          <w:rFonts w:asciiTheme="majorHAnsi" w:hAnsiTheme="majorHAnsi"/>
        </w:rPr>
        <w:t>Článek 3.1</w:t>
      </w:r>
      <w:r w:rsidRPr="00F27368" w:rsidR="00CE06AF">
        <w:rPr>
          <w:rFonts w:asciiTheme="majorHAnsi" w:hAnsiTheme="majorHAnsi"/>
        </w:rPr>
        <w:fldChar w:fldCharType="end"/>
      </w:r>
      <w:r w:rsidRPr="00F27368" w:rsidR="00CE06AF">
        <w:rPr>
          <w:rFonts w:asciiTheme="majorHAnsi" w:hAnsiTheme="majorHAnsi"/>
        </w:rPr>
        <w:t>;</w:t>
      </w:r>
      <w:r w:rsidRPr="00F27368" w:rsidR="00CE06AF">
        <w:rPr>
          <w:rFonts w:asciiTheme="majorHAnsi" w:hAnsiTheme="majorHAnsi"/>
          <w:b/>
        </w:rPr>
        <w:t xml:space="preserve"> </w:t>
      </w:r>
    </w:p>
    <w:p w:rsidR="0075799C" w:rsidP="006B7D21" w:rsidRDefault="00921A49" w14:paraId="07634829" w14:textId="63912E09">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B71D1B">
        <w:rPr>
          <w:rFonts w:asciiTheme="majorHAnsi" w:hAnsiTheme="majorHAnsi"/>
          <w:b/>
        </w:rPr>
        <w:t>areál</w:t>
      </w:r>
      <w:r w:rsidRPr="00F27368">
        <w:rPr>
          <w:rFonts w:asciiTheme="majorHAnsi" w:hAnsiTheme="majorHAnsi"/>
          <w:b/>
        </w:rPr>
        <w:t>“</w:t>
      </w:r>
      <w:r w:rsidRPr="00F27368" w:rsidR="00B71D1B">
        <w:rPr>
          <w:rFonts w:asciiTheme="majorHAnsi" w:hAnsiTheme="majorHAnsi"/>
          <w:b/>
        </w:rPr>
        <w:t xml:space="preserve"> </w:t>
      </w:r>
      <w:r w:rsidRPr="00F27368" w:rsidR="00B71D1B">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Pr="00F27368" w:rsidR="004424AA">
        <w:rPr>
          <w:rFonts w:asciiTheme="majorHAnsi" w:hAnsiTheme="majorHAnsi"/>
        </w:rPr>
        <w:t> </w:t>
      </w:r>
      <w:r w:rsidRPr="00F27368" w:rsidR="00B71D1B">
        <w:rPr>
          <w:rFonts w:asciiTheme="majorHAnsi" w:hAnsiTheme="majorHAnsi"/>
        </w:rPr>
        <w:t>1</w:t>
      </w:r>
      <w:r w:rsidRPr="00F27368" w:rsidR="000125D8">
        <w:rPr>
          <w:rFonts w:asciiTheme="majorHAnsi" w:hAnsiTheme="majorHAnsi"/>
        </w:rPr>
        <w:t xml:space="preserve"> této smlouvy</w:t>
      </w:r>
      <w:r w:rsidRPr="00F27368" w:rsidR="00B71D1B">
        <w:rPr>
          <w:rFonts w:asciiTheme="majorHAnsi" w:hAnsiTheme="majorHAnsi"/>
        </w:rPr>
        <w:t>;</w:t>
      </w:r>
    </w:p>
    <w:p w:rsidRPr="00AB29AA" w:rsidR="00AB29AA" w:rsidP="006B7D21" w:rsidRDefault="00AB29AA" w14:paraId="26508B85" w14:textId="5AA228EF">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956FE8">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rsidRPr="00F27368" w:rsidR="00184CCF" w:rsidP="00F30234" w:rsidRDefault="00BD076B" w14:paraId="06D3FA61" w14:textId="557928B1">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Pr="00F27368" w:rsidR="00893208">
        <w:rPr>
          <w:rFonts w:asciiTheme="majorHAnsi" w:hAnsiTheme="majorHAnsi"/>
        </w:rPr>
        <w:t>;</w:t>
      </w:r>
    </w:p>
    <w:p w:rsidR="00184CCF" w:rsidP="00F30234" w:rsidRDefault="00CF5BD2" w14:paraId="0D391888" w14:textId="0A3D6752">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Pr="00F27368" w:rsidR="00B83B6C">
        <w:rPr>
          <w:rFonts w:asciiTheme="majorHAnsi" w:hAnsiTheme="majorHAnsi"/>
        </w:rPr>
        <w:t xml:space="preserve"> v</w:t>
      </w:r>
      <w:r w:rsidRPr="00F27368" w:rsidR="00BF28D1">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_Ref330840265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6.3</w:t>
      </w:r>
      <w:r w:rsidRPr="00F27368" w:rsidR="00B40838">
        <w:rPr>
          <w:rFonts w:asciiTheme="majorHAnsi" w:hAnsiTheme="majorHAnsi"/>
        </w:rPr>
        <w:fldChar w:fldCharType="end"/>
      </w:r>
      <w:r w:rsidRPr="00F27368" w:rsidR="00893208">
        <w:rPr>
          <w:rFonts w:asciiTheme="majorHAnsi" w:hAnsiTheme="majorHAnsi"/>
        </w:rPr>
        <w:t xml:space="preserve"> </w:t>
      </w:r>
      <w:r w:rsidRPr="00F27368" w:rsidR="00BF28D1">
        <w:rPr>
          <w:rFonts w:asciiTheme="majorHAnsi" w:hAnsiTheme="majorHAnsi"/>
        </w:rPr>
        <w:t xml:space="preserve">písm. </w:t>
      </w:r>
      <w:r w:rsidRPr="00F27368" w:rsidR="00B40838">
        <w:rPr>
          <w:rFonts w:asciiTheme="majorHAnsi" w:hAnsiTheme="majorHAnsi"/>
        </w:rPr>
        <w:fldChar w:fldCharType="begin"/>
      </w:r>
      <w:r w:rsidRPr="00F27368" w:rsidR="00B40838">
        <w:rPr>
          <w:rFonts w:asciiTheme="majorHAnsi" w:hAnsiTheme="majorHAnsi"/>
        </w:rPr>
        <w:instrText xml:space="preserve"> REF _Ref152047622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j)</w:t>
      </w:r>
      <w:r w:rsidRPr="00F27368" w:rsidR="00B40838">
        <w:rPr>
          <w:rFonts w:asciiTheme="majorHAnsi" w:hAnsiTheme="majorHAnsi"/>
        </w:rPr>
        <w:fldChar w:fldCharType="end"/>
      </w:r>
      <w:r w:rsidRPr="00F27368" w:rsidR="008E1BFE">
        <w:rPr>
          <w:rFonts w:asciiTheme="majorHAnsi" w:hAnsiTheme="majorHAnsi"/>
        </w:rPr>
        <w:t>;</w:t>
      </w:r>
    </w:p>
    <w:p w:rsidRPr="006B7D21" w:rsidR="00CA66BF" w:rsidP="00CA66BF" w:rsidRDefault="00CA66BF" w14:paraId="524AFB5F" w14:textId="6169E554">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956FE8">
        <w:rPr>
          <w:rFonts w:asciiTheme="majorHAnsi" w:hAnsiTheme="majorHAnsi"/>
        </w:rPr>
        <w:t>Článek 21</w:t>
      </w:r>
      <w:r>
        <w:rPr>
          <w:rFonts w:asciiTheme="majorHAnsi" w:hAnsiTheme="majorHAnsi"/>
        </w:rPr>
        <w:fldChar w:fldCharType="end"/>
      </w:r>
      <w:r>
        <w:rPr>
          <w:rFonts w:asciiTheme="majorHAnsi" w:hAnsiTheme="majorHAnsi"/>
        </w:rPr>
        <w:t>;</w:t>
      </w:r>
    </w:p>
    <w:p w:rsidRPr="00F27368" w:rsidR="00184CCF" w:rsidP="00F30234" w:rsidRDefault="00921A49" w14:paraId="626EE335" w14:textId="46294BFF">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B71D1B">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Pr="00F27368" w:rsidR="00B71D1B">
        <w:rPr>
          <w:rFonts w:asciiTheme="majorHAnsi" w:hAnsiTheme="majorHAnsi"/>
        </w:rPr>
        <w:t xml:space="preserve"> dob</w:t>
      </w:r>
      <w:r w:rsidRPr="00F27368">
        <w:rPr>
          <w:rFonts w:asciiTheme="majorHAnsi" w:hAnsiTheme="majorHAnsi"/>
        </w:rPr>
        <w:t>u</w:t>
      </w:r>
      <w:r w:rsidRPr="00F27368" w:rsidR="00B71D1B">
        <w:rPr>
          <w:rFonts w:asciiTheme="majorHAnsi" w:hAnsiTheme="majorHAnsi"/>
        </w:rPr>
        <w:t xml:space="preserve"> </w:t>
      </w:r>
      <w:r w:rsidRPr="003D405B" w:rsid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Pr="003D405B" w:rsid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Pr="00F27368" w:rsidR="00FD41D1">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Pr="00F27368" w:rsidR="00682F66">
        <w:rPr>
          <w:rFonts w:asciiTheme="majorHAnsi" w:hAnsiTheme="majorHAnsi"/>
        </w:rPr>
        <w:t>základní</w:t>
      </w:r>
      <w:r w:rsidR="00682F66">
        <w:rPr>
          <w:rFonts w:asciiTheme="majorHAnsi" w:hAnsiTheme="majorHAnsi"/>
        </w:rPr>
        <w:t>ho</w:t>
      </w:r>
      <w:r w:rsidRPr="00F27368" w:rsidR="00682F66">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Pr="00F27368" w:rsidR="00642758">
        <w:rPr>
          <w:rFonts w:asciiTheme="majorHAnsi" w:hAnsiTheme="majorHAnsi"/>
        </w:rPr>
        <w:t>po</w:t>
      </w:r>
      <w:r w:rsidRPr="00F27368" w:rsidR="00B71D1B">
        <w:rPr>
          <w:rFonts w:asciiTheme="majorHAnsi" w:hAnsiTheme="majorHAnsi"/>
        </w:rPr>
        <w:t xml:space="preserve"> kterou ESCO poskytuje garance za dosažení úspory;</w:t>
      </w:r>
    </w:p>
    <w:p w:rsidRPr="00F27368" w:rsidR="00184CCF" w:rsidP="00F30234" w:rsidRDefault="00FA287E" w14:paraId="10AB87BD"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643D8E">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Pr="00F27368" w:rsidR="00BC499D">
        <w:rPr>
          <w:rFonts w:asciiTheme="majorHAnsi" w:hAnsiTheme="majorHAnsi"/>
        </w:rPr>
        <w:t>jakékoliv opatření s výjimkou základních opatře</w:t>
      </w:r>
      <w:r w:rsidRPr="00F27368" w:rsidR="00B24712">
        <w:rPr>
          <w:rFonts w:asciiTheme="majorHAnsi" w:hAnsiTheme="majorHAnsi"/>
        </w:rPr>
        <w:t>ní specifikovaných v příloze č. </w:t>
      </w:r>
      <w:r w:rsidRPr="00F27368" w:rsidR="00161F1D">
        <w:rPr>
          <w:rFonts w:asciiTheme="majorHAnsi" w:hAnsiTheme="majorHAnsi"/>
        </w:rPr>
        <w:t>2</w:t>
      </w:r>
      <w:r w:rsidRPr="00F27368" w:rsidR="00BC499D">
        <w:rPr>
          <w:rFonts w:asciiTheme="majorHAnsi" w:hAnsiTheme="majorHAnsi"/>
        </w:rPr>
        <w:t xml:space="preserve"> této smlouvy</w:t>
      </w:r>
      <w:r w:rsidRPr="00F27368" w:rsidR="001D7F4A">
        <w:rPr>
          <w:rFonts w:asciiTheme="majorHAnsi" w:hAnsiTheme="majorHAnsi"/>
        </w:rPr>
        <w:t xml:space="preserve"> a dělí se na:</w:t>
      </w:r>
    </w:p>
    <w:p w:rsidRPr="00F27368" w:rsidR="00987ED2" w:rsidP="005F264B" w:rsidRDefault="00987ED2" w14:paraId="1F832871" w14:textId="43C87CB5">
      <w:pPr>
        <w:pStyle w:val="Bullet2"/>
        <w:tabs>
          <w:tab w:val="clear" w:pos="644"/>
        </w:tabs>
        <w:ind w:left="1248" w:hanging="284"/>
        <w:rPr>
          <w:rFonts w:asciiTheme="majorHAnsi" w:hAnsiTheme="majorHAnsi"/>
        </w:rPr>
      </w:pPr>
      <w:r w:rsidRPr="00F27368">
        <w:rPr>
          <w:rFonts w:asciiTheme="majorHAnsi" w:hAnsiTheme="majorHAnsi"/>
        </w:rPr>
        <w:t>„</w:t>
      </w:r>
      <w:r w:rsidRPr="00F27368" w:rsidR="00BF28D1">
        <w:rPr>
          <w:rFonts w:asciiTheme="majorHAnsi" w:hAnsiTheme="majorHAnsi"/>
        </w:rPr>
        <w:t xml:space="preserve">nápravné </w:t>
      </w:r>
      <w:r w:rsidRPr="00F27368">
        <w:rPr>
          <w:rFonts w:asciiTheme="majorHAnsi" w:hAnsiTheme="majorHAnsi"/>
        </w:rPr>
        <w:t>dod</w:t>
      </w:r>
      <w:r w:rsidRPr="00F27368" w:rsidR="00BF28D1">
        <w:rPr>
          <w:rFonts w:asciiTheme="majorHAnsi" w:hAnsiTheme="majorHAnsi"/>
        </w:rPr>
        <w:t>atečné opatření</w:t>
      </w:r>
      <w:r w:rsidRPr="00F27368">
        <w:rPr>
          <w:rFonts w:asciiTheme="majorHAnsi" w:hAnsiTheme="majorHAnsi"/>
        </w:rPr>
        <w:t>“ má v</w:t>
      </w:r>
      <w:r w:rsidRPr="00F27368" w:rsidR="006401CA">
        <w:rPr>
          <w:rFonts w:asciiTheme="majorHAnsi" w:hAnsiTheme="majorHAnsi"/>
        </w:rPr>
        <w:t>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_Ref330840372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13.1</w:t>
      </w:r>
      <w:r w:rsidRPr="00F27368" w:rsidR="00B40838">
        <w:rPr>
          <w:rFonts w:asciiTheme="majorHAnsi" w:hAnsiTheme="majorHAnsi"/>
        </w:rPr>
        <w:fldChar w:fldCharType="end"/>
      </w:r>
      <w:r w:rsidRPr="00F27368" w:rsidR="006401CA">
        <w:rPr>
          <w:rFonts w:asciiTheme="majorHAnsi" w:hAnsiTheme="majorHAnsi"/>
        </w:rPr>
        <w:t>;</w:t>
      </w:r>
    </w:p>
    <w:p w:rsidRPr="00F27368" w:rsidR="00FA287E" w:rsidP="005F264B" w:rsidRDefault="00987ED2" w14:paraId="05B3352C" w14:textId="2743ED83">
      <w:pPr>
        <w:pStyle w:val="Bullet2"/>
        <w:tabs>
          <w:tab w:val="clear" w:pos="644"/>
        </w:tabs>
        <w:ind w:left="1248" w:hanging="284"/>
        <w:rPr>
          <w:rFonts w:asciiTheme="majorHAnsi" w:hAnsiTheme="majorHAnsi"/>
        </w:rPr>
      </w:pPr>
      <w:r w:rsidRPr="00F27368">
        <w:rPr>
          <w:rFonts w:asciiTheme="majorHAnsi" w:hAnsiTheme="majorHAnsi"/>
        </w:rPr>
        <w:t>„</w:t>
      </w:r>
      <w:r w:rsidRPr="00F27368" w:rsidR="00BF28D1">
        <w:rPr>
          <w:rFonts w:asciiTheme="majorHAnsi" w:hAnsiTheme="majorHAnsi"/>
        </w:rPr>
        <w:t xml:space="preserve">doporučené </w:t>
      </w:r>
      <w:r w:rsidRPr="00F27368">
        <w:rPr>
          <w:rFonts w:asciiTheme="majorHAnsi" w:hAnsiTheme="majorHAnsi"/>
        </w:rPr>
        <w:t>dodatečné opatření“ má v</w:t>
      </w:r>
      <w:r w:rsidRPr="00F27368" w:rsidR="006401CA">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956FE8">
        <w:rPr>
          <w:rFonts w:asciiTheme="majorHAnsi" w:hAnsiTheme="majorHAnsi"/>
        </w:rPr>
        <w:t>Článek 13.4</w:t>
      </w:r>
      <w:r w:rsidR="00544169">
        <w:rPr>
          <w:rFonts w:asciiTheme="majorHAnsi" w:hAnsiTheme="majorHAnsi"/>
        </w:rPr>
        <w:fldChar w:fldCharType="end"/>
      </w:r>
      <w:r w:rsidRPr="00F27368" w:rsidR="006401CA">
        <w:rPr>
          <w:rFonts w:asciiTheme="majorHAnsi" w:hAnsiTheme="majorHAnsi"/>
        </w:rPr>
        <w:t>;</w:t>
      </w:r>
    </w:p>
    <w:p w:rsidRPr="00F27368" w:rsidR="00184CCF" w:rsidP="00F30234" w:rsidRDefault="00347F25" w14:paraId="470B7C5A" w14:textId="4B0162DF">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energie</w:t>
      </w:r>
      <w:r w:rsidRPr="00F27368" w:rsidR="00707801">
        <w:rPr>
          <w:rFonts w:asciiTheme="majorHAnsi" w:hAnsiTheme="majorHAnsi"/>
          <w:b/>
        </w:rPr>
        <w:t>“</w:t>
      </w:r>
      <w:r w:rsidRPr="00F27368" w:rsidR="00A862CC">
        <w:rPr>
          <w:rFonts w:asciiTheme="majorHAnsi" w:hAnsiTheme="majorHAnsi"/>
          <w:b/>
        </w:rPr>
        <w:t xml:space="preserve"> </w:t>
      </w:r>
      <w:r w:rsidRPr="00F27368" w:rsidR="00A862CC">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Pr="00F27368" w:rsidR="006C23F7">
        <w:rPr>
          <w:rFonts w:asciiTheme="majorHAnsi" w:hAnsiTheme="majorHAnsi"/>
        </w:rPr>
        <w:t>ořních lodních paliv) a biomasy;</w:t>
      </w:r>
    </w:p>
    <w:p w:rsidRPr="00F27368" w:rsidR="00184CCF" w:rsidP="00F30234" w:rsidRDefault="00A36F1A" w14:paraId="1EAE5859"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energetické služby</w:t>
      </w:r>
      <w:r w:rsidRPr="00F27368">
        <w:rPr>
          <w:rFonts w:asciiTheme="majorHAnsi" w:hAnsiTheme="majorHAnsi"/>
          <w:b/>
        </w:rPr>
        <w:t>“</w:t>
      </w:r>
      <w:r w:rsidRPr="00F27368" w:rsidR="00F81353">
        <w:rPr>
          <w:rFonts w:asciiTheme="majorHAnsi" w:hAnsiTheme="majorHAnsi"/>
        </w:rPr>
        <w:t xml:space="preserve"> </w:t>
      </w:r>
      <w:r w:rsidRPr="00F27368" w:rsidR="00707801">
        <w:rPr>
          <w:rFonts w:asciiTheme="majorHAnsi" w:hAnsiTheme="majorHAnsi"/>
        </w:rPr>
        <w:t xml:space="preserve">znamenají </w:t>
      </w:r>
      <w:r w:rsidRPr="00F27368" w:rsidR="00F81353">
        <w:rPr>
          <w:rFonts w:asciiTheme="majorHAnsi" w:hAnsiTheme="majorHAnsi"/>
        </w:rPr>
        <w:t>v</w:t>
      </w:r>
      <w:r w:rsidRPr="00F27368" w:rsidR="00707801">
        <w:rPr>
          <w:rFonts w:asciiTheme="majorHAnsi" w:hAnsiTheme="majorHAnsi"/>
        </w:rPr>
        <w:t>e</w:t>
      </w:r>
      <w:r w:rsidRPr="00F27368" w:rsidR="00F81353">
        <w:rPr>
          <w:rFonts w:asciiTheme="majorHAnsi" w:hAnsiTheme="majorHAnsi"/>
        </w:rPr>
        <w:t>š</w:t>
      </w:r>
      <w:r w:rsidRPr="00F27368" w:rsidR="00707801">
        <w:rPr>
          <w:rFonts w:asciiTheme="majorHAnsi" w:hAnsiTheme="majorHAnsi"/>
        </w:rPr>
        <w:t xml:space="preserve">keré </w:t>
      </w:r>
      <w:r w:rsidRPr="00F27368" w:rsidR="00F81353">
        <w:rPr>
          <w:rFonts w:asciiTheme="majorHAnsi" w:hAnsiTheme="majorHAnsi"/>
        </w:rPr>
        <w:t>činnosti prováděné</w:t>
      </w:r>
      <w:r w:rsidRPr="00F27368" w:rsidR="00707801">
        <w:rPr>
          <w:rFonts w:asciiTheme="majorHAnsi" w:hAnsiTheme="majorHAnsi"/>
        </w:rPr>
        <w:t xml:space="preserve"> ze strany</w:t>
      </w:r>
      <w:r w:rsidRPr="00F27368" w:rsidR="00F81353">
        <w:rPr>
          <w:rFonts w:asciiTheme="majorHAnsi" w:hAnsiTheme="majorHAnsi"/>
        </w:rPr>
        <w:t xml:space="preserve"> ESCO</w:t>
      </w:r>
      <w:r w:rsidRPr="00F27368" w:rsidR="00116B87">
        <w:rPr>
          <w:rFonts w:asciiTheme="majorHAnsi" w:hAnsiTheme="majorHAnsi"/>
        </w:rPr>
        <w:t xml:space="preserve"> pro Klienta podle této smlouvy;</w:t>
      </w:r>
    </w:p>
    <w:p w:rsidRPr="00F27368" w:rsidR="00184CCF" w:rsidP="00F30234" w:rsidRDefault="00A36F1A" w14:paraId="21800508"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energetický management</w:t>
      </w:r>
      <w:r w:rsidRPr="00F27368">
        <w:rPr>
          <w:rFonts w:asciiTheme="majorHAnsi" w:hAnsiTheme="majorHAnsi"/>
          <w:b/>
        </w:rPr>
        <w:t>“</w:t>
      </w:r>
      <w:r w:rsidRPr="00F27368" w:rsidR="00F81353">
        <w:rPr>
          <w:rFonts w:asciiTheme="majorHAnsi" w:hAnsiTheme="majorHAnsi"/>
        </w:rPr>
        <w:t xml:space="preserve"> </w:t>
      </w:r>
      <w:r w:rsidRPr="00F27368" w:rsidR="00E5360F">
        <w:rPr>
          <w:rFonts w:asciiTheme="majorHAnsi" w:hAnsiTheme="majorHAnsi"/>
        </w:rPr>
        <w:t xml:space="preserve">znamená </w:t>
      </w:r>
      <w:r w:rsidRPr="00F27368" w:rsidR="00F81353">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Pr="00F27368" w:rsidR="00052044">
        <w:rPr>
          <w:rFonts w:asciiTheme="majorHAnsi" w:hAnsiTheme="majorHAnsi"/>
        </w:rPr>
        <w:t xml:space="preserve">a provozních </w:t>
      </w:r>
      <w:r w:rsidRPr="00F27368" w:rsidR="00F81353">
        <w:rPr>
          <w:rFonts w:asciiTheme="majorHAnsi" w:hAnsiTheme="majorHAnsi"/>
        </w:rPr>
        <w:t>nákladů. Zahrnuje i doporučování dalších možností, ja</w:t>
      </w:r>
      <w:r w:rsidRPr="00F27368" w:rsidR="00116B87">
        <w:rPr>
          <w:rFonts w:asciiTheme="majorHAnsi" w:hAnsiTheme="majorHAnsi"/>
        </w:rPr>
        <w:t>k zlepšit hospodaření s</w:t>
      </w:r>
      <w:r w:rsidRPr="00F27368" w:rsidR="00CD0483">
        <w:rPr>
          <w:rFonts w:asciiTheme="majorHAnsi" w:hAnsiTheme="majorHAnsi"/>
        </w:rPr>
        <w:t> </w:t>
      </w:r>
      <w:r w:rsidRPr="00F27368" w:rsidR="00116B87">
        <w:rPr>
          <w:rFonts w:asciiTheme="majorHAnsi" w:hAnsiTheme="majorHAnsi"/>
        </w:rPr>
        <w:t>energií</w:t>
      </w:r>
      <w:r w:rsidRPr="00F27368" w:rsidR="00CD0483">
        <w:rPr>
          <w:rFonts w:asciiTheme="majorHAnsi" w:hAnsiTheme="majorHAnsi"/>
        </w:rPr>
        <w:t>. Energetický management je nedílnou součástí služeb poskytovaných ESCO v rámci této smlouvy</w:t>
      </w:r>
      <w:r w:rsidRPr="00F27368" w:rsidR="00755688">
        <w:rPr>
          <w:rFonts w:asciiTheme="majorHAnsi" w:hAnsiTheme="majorHAnsi"/>
        </w:rPr>
        <w:t xml:space="preserve"> a je popsán v</w:t>
      </w:r>
      <w:r w:rsidRPr="00F27368" w:rsidR="005F264B">
        <w:rPr>
          <w:rFonts w:asciiTheme="majorHAnsi" w:hAnsiTheme="majorHAnsi"/>
        </w:rPr>
        <w:t> příloze </w:t>
      </w:r>
      <w:r w:rsidRPr="00F27368" w:rsidR="00755688">
        <w:rPr>
          <w:rFonts w:asciiTheme="majorHAnsi" w:hAnsiTheme="majorHAnsi"/>
        </w:rPr>
        <w:t>č.</w:t>
      </w:r>
      <w:r w:rsidRPr="00F27368" w:rsidR="005F264B">
        <w:rPr>
          <w:rFonts w:asciiTheme="majorHAnsi" w:hAnsiTheme="majorHAnsi"/>
        </w:rPr>
        <w:t> </w:t>
      </w:r>
      <w:r w:rsidRPr="00F27368" w:rsidR="00755688">
        <w:rPr>
          <w:rFonts w:asciiTheme="majorHAnsi" w:hAnsiTheme="majorHAnsi"/>
        </w:rPr>
        <w:t>7</w:t>
      </w:r>
      <w:r w:rsidRPr="00F27368" w:rsidR="00116B87">
        <w:rPr>
          <w:rFonts w:asciiTheme="majorHAnsi" w:hAnsiTheme="majorHAnsi"/>
        </w:rPr>
        <w:t>;</w:t>
      </w:r>
    </w:p>
    <w:p w:rsidRPr="00F27368" w:rsidR="00184CCF" w:rsidP="00F30234" w:rsidRDefault="00432A55" w14:paraId="474DCE4F"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energetický systém</w:t>
      </w:r>
      <w:r w:rsidRPr="00F27368">
        <w:rPr>
          <w:rFonts w:asciiTheme="majorHAnsi" w:hAnsiTheme="majorHAnsi"/>
          <w:b/>
        </w:rPr>
        <w:t>“</w:t>
      </w:r>
      <w:r w:rsidRPr="00F27368" w:rsidR="00F81353">
        <w:rPr>
          <w:rFonts w:asciiTheme="majorHAnsi" w:hAnsiTheme="majorHAnsi"/>
        </w:rPr>
        <w:t xml:space="preserve"> </w:t>
      </w:r>
      <w:r w:rsidRPr="00F27368">
        <w:rPr>
          <w:rFonts w:asciiTheme="majorHAnsi" w:hAnsiTheme="majorHAnsi"/>
        </w:rPr>
        <w:t>znamená soustavu</w:t>
      </w:r>
      <w:r w:rsidRPr="00F27368" w:rsidR="00F81353">
        <w:rPr>
          <w:rFonts w:asciiTheme="majorHAnsi" w:hAnsiTheme="majorHAnsi"/>
        </w:rPr>
        <w:t xml:space="preserve"> technických a jiných zařízení sloužící</w:t>
      </w:r>
      <w:r w:rsidRPr="00F27368">
        <w:rPr>
          <w:rFonts w:asciiTheme="majorHAnsi" w:hAnsiTheme="majorHAnsi"/>
        </w:rPr>
        <w:t>ch</w:t>
      </w:r>
      <w:r w:rsidRPr="00F27368" w:rsidR="00F81353">
        <w:rPr>
          <w:rFonts w:asciiTheme="majorHAnsi" w:hAnsiTheme="majorHAnsi"/>
        </w:rPr>
        <w:t xml:space="preserve"> k v</w:t>
      </w:r>
      <w:r w:rsidRPr="00F27368" w:rsidR="00052044">
        <w:rPr>
          <w:rFonts w:asciiTheme="majorHAnsi" w:hAnsiTheme="majorHAnsi"/>
        </w:rPr>
        <w:t>ýrobě, rozvodu a užití energie v objektech</w:t>
      </w:r>
      <w:r w:rsidRPr="00F27368" w:rsidR="00116B87">
        <w:rPr>
          <w:rFonts w:asciiTheme="majorHAnsi" w:hAnsiTheme="majorHAnsi"/>
        </w:rPr>
        <w:t xml:space="preserve"> Klienta;</w:t>
      </w:r>
    </w:p>
    <w:p w:rsidRPr="00F27368" w:rsidR="00184CCF" w:rsidP="00F30234" w:rsidRDefault="0050511C" w14:paraId="0EF094B4" w14:textId="31A78E13">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CD0483">
        <w:rPr>
          <w:rFonts w:asciiTheme="majorHAnsi" w:hAnsiTheme="majorHAnsi"/>
          <w:b/>
        </w:rPr>
        <w:t>ESCO</w:t>
      </w:r>
      <w:r w:rsidRPr="00F27368" w:rsidR="00755688">
        <w:rPr>
          <w:rFonts w:asciiTheme="majorHAnsi" w:hAnsiTheme="majorHAnsi"/>
          <w:b/>
        </w:rPr>
        <w:t xml:space="preserve"> (</w:t>
      </w:r>
      <w:proofErr w:type="spellStart"/>
      <w:r w:rsidRPr="00F27368" w:rsidR="005F264B">
        <w:rPr>
          <w:rFonts w:asciiTheme="majorHAnsi" w:hAnsiTheme="majorHAnsi"/>
          <w:b/>
        </w:rPr>
        <w:t>Energy</w:t>
      </w:r>
      <w:proofErr w:type="spellEnd"/>
      <w:r w:rsidRPr="00F27368" w:rsidR="005F264B">
        <w:rPr>
          <w:rFonts w:asciiTheme="majorHAnsi" w:hAnsiTheme="majorHAnsi"/>
          <w:b/>
        </w:rPr>
        <w:t xml:space="preserve"> </w:t>
      </w:r>
      <w:proofErr w:type="spellStart"/>
      <w:r w:rsidRPr="00F27368" w:rsidR="005F264B">
        <w:rPr>
          <w:rFonts w:asciiTheme="majorHAnsi" w:hAnsiTheme="majorHAnsi"/>
          <w:b/>
        </w:rPr>
        <w:t>Service</w:t>
      </w:r>
      <w:proofErr w:type="spellEnd"/>
      <w:r w:rsidRPr="00F27368" w:rsidR="005F264B">
        <w:rPr>
          <w:rFonts w:asciiTheme="majorHAnsi" w:hAnsiTheme="majorHAnsi"/>
          <w:b/>
        </w:rPr>
        <w:t xml:space="preserve"> </w:t>
      </w:r>
      <w:proofErr w:type="spellStart"/>
      <w:r w:rsidRPr="00F27368" w:rsidR="005F264B">
        <w:rPr>
          <w:rFonts w:asciiTheme="majorHAnsi" w:hAnsiTheme="majorHAnsi"/>
          <w:b/>
        </w:rPr>
        <w:t>Company</w:t>
      </w:r>
      <w:proofErr w:type="spellEnd"/>
      <w:r w:rsidRPr="00F27368" w:rsidR="00755688">
        <w:rPr>
          <w:rFonts w:asciiTheme="majorHAnsi" w:hAnsiTheme="majorHAnsi"/>
          <w:b/>
        </w:rPr>
        <w:t>)</w:t>
      </w:r>
      <w:r w:rsidRPr="00F27368">
        <w:rPr>
          <w:rFonts w:asciiTheme="majorHAnsi" w:hAnsiTheme="majorHAnsi"/>
          <w:b/>
        </w:rPr>
        <w:t>“</w:t>
      </w:r>
      <w:r w:rsidRPr="00F27368" w:rsidR="00727F2B">
        <w:rPr>
          <w:rFonts w:asciiTheme="majorHAnsi" w:hAnsiTheme="majorHAnsi"/>
        </w:rPr>
        <w:t xml:space="preserve"> znamená </w:t>
      </w:r>
      <w:r w:rsidRPr="00F27368" w:rsidR="00E52816">
        <w:rPr>
          <w:rFonts w:asciiTheme="majorHAnsi" w:hAnsiTheme="majorHAnsi"/>
        </w:rPr>
        <w:t>poskytovatel energetických služeb dle § 2 písm. (</w:t>
      </w:r>
      <w:r w:rsidR="00544169">
        <w:rPr>
          <w:rFonts w:asciiTheme="majorHAnsi" w:hAnsiTheme="majorHAnsi"/>
        </w:rPr>
        <w:t>j</w:t>
      </w:r>
      <w:r w:rsidRPr="00F27368" w:rsidR="00E52816">
        <w:rPr>
          <w:rFonts w:asciiTheme="majorHAnsi" w:hAnsiTheme="majorHAnsi"/>
        </w:rPr>
        <w:t xml:space="preserve">) ve spojení s §10e zákona o hospodaření energií a </w:t>
      </w:r>
      <w:r w:rsidRPr="00F27368" w:rsidR="00727F2B">
        <w:rPr>
          <w:rFonts w:asciiTheme="majorHAnsi" w:hAnsiTheme="majorHAnsi"/>
        </w:rPr>
        <w:t xml:space="preserve">subjekt </w:t>
      </w:r>
      <w:r w:rsidRPr="00F27368" w:rsidR="00BC5C64">
        <w:rPr>
          <w:rFonts w:asciiTheme="majorHAnsi" w:hAnsiTheme="majorHAnsi"/>
        </w:rPr>
        <w:t>specifikovan</w:t>
      </w:r>
      <w:r w:rsidRPr="00F27368" w:rsidR="00695796">
        <w:rPr>
          <w:rFonts w:asciiTheme="majorHAnsi" w:hAnsiTheme="majorHAnsi"/>
        </w:rPr>
        <w:t>ý</w:t>
      </w:r>
      <w:r w:rsidRPr="00F27368" w:rsidR="00BC5C64">
        <w:rPr>
          <w:rFonts w:asciiTheme="majorHAnsi" w:hAnsiTheme="majorHAnsi"/>
        </w:rPr>
        <w:t xml:space="preserve"> v záhlaví této smlouvy</w:t>
      </w:r>
      <w:r w:rsidRPr="00F27368" w:rsidR="000F74B4">
        <w:rPr>
          <w:rFonts w:asciiTheme="majorHAnsi" w:hAnsiTheme="majorHAnsi"/>
        </w:rPr>
        <w:t>, který poskytuje energetické služby se zaručeným výsledkem dle této smlouvy</w:t>
      </w:r>
      <w:r w:rsidRPr="00F27368" w:rsidR="00CD0483">
        <w:rPr>
          <w:rFonts w:asciiTheme="majorHAnsi" w:hAnsiTheme="majorHAnsi"/>
        </w:rPr>
        <w:t>;</w:t>
      </w:r>
    </w:p>
    <w:p w:rsidRPr="00F27368" w:rsidR="00184CCF" w:rsidP="00F30234" w:rsidRDefault="00432A55" w14:paraId="3E85755D"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garantovaná úspora</w:t>
      </w:r>
      <w:r w:rsidRPr="00F27368">
        <w:rPr>
          <w:rFonts w:asciiTheme="majorHAnsi" w:hAnsiTheme="majorHAnsi"/>
          <w:b/>
        </w:rPr>
        <w:t>“</w:t>
      </w:r>
      <w:r w:rsidRPr="00F27368" w:rsidR="006A6E0A">
        <w:rPr>
          <w:rFonts w:asciiTheme="majorHAnsi" w:hAnsiTheme="majorHAnsi"/>
        </w:rPr>
        <w:t xml:space="preserve"> nebo </w:t>
      </w:r>
      <w:r w:rsidRPr="00F27368" w:rsidR="006A6E0A">
        <w:rPr>
          <w:rFonts w:asciiTheme="majorHAnsi" w:hAnsiTheme="majorHAnsi"/>
          <w:b/>
        </w:rPr>
        <w:t>„garance“</w:t>
      </w:r>
      <w:r w:rsidRPr="00F27368" w:rsidR="006A6E0A">
        <w:rPr>
          <w:rFonts w:asciiTheme="majorHAnsi" w:hAnsiTheme="majorHAnsi"/>
        </w:rPr>
        <w:t xml:space="preserve"> </w:t>
      </w:r>
      <w:r w:rsidRPr="00F27368" w:rsidR="00716B39">
        <w:rPr>
          <w:rFonts w:asciiTheme="majorHAnsi" w:hAnsiTheme="majorHAnsi"/>
        </w:rPr>
        <w:t>zna</w:t>
      </w:r>
      <w:r w:rsidRPr="00F27368" w:rsidR="00AB4442">
        <w:rPr>
          <w:rFonts w:asciiTheme="majorHAnsi" w:hAnsiTheme="majorHAnsi"/>
        </w:rPr>
        <w:t>mená</w:t>
      </w:r>
      <w:r w:rsidRPr="00F27368" w:rsidR="00F81353">
        <w:rPr>
          <w:rFonts w:asciiTheme="majorHAnsi" w:hAnsiTheme="majorHAnsi"/>
        </w:rPr>
        <w:t xml:space="preserve"> </w:t>
      </w:r>
      <w:r w:rsidRPr="00F27368" w:rsidR="004317D1">
        <w:rPr>
          <w:rFonts w:asciiTheme="majorHAnsi" w:hAnsiTheme="majorHAnsi"/>
        </w:rPr>
        <w:t>minimální výši</w:t>
      </w:r>
      <w:r w:rsidRPr="00F27368" w:rsidR="000850C4">
        <w:rPr>
          <w:rFonts w:asciiTheme="majorHAnsi" w:hAnsiTheme="majorHAnsi"/>
        </w:rPr>
        <w:t xml:space="preserve"> úspory</w:t>
      </w:r>
      <w:r w:rsidRPr="00F27368" w:rsidR="00F81353">
        <w:rPr>
          <w:rFonts w:asciiTheme="majorHAnsi" w:hAnsiTheme="majorHAnsi"/>
        </w:rPr>
        <w:t xml:space="preserve"> nákladů, </w:t>
      </w:r>
      <w:r w:rsidRPr="00F27368" w:rsidR="00755688">
        <w:rPr>
          <w:rFonts w:asciiTheme="majorHAnsi" w:hAnsiTheme="majorHAnsi"/>
        </w:rPr>
        <w:t xml:space="preserve">které </w:t>
      </w:r>
      <w:r w:rsidRPr="00F27368" w:rsidR="00F81353">
        <w:rPr>
          <w:rFonts w:asciiTheme="majorHAnsi" w:hAnsiTheme="majorHAnsi"/>
        </w:rPr>
        <w:t xml:space="preserve">má být v důsledku provedení opatření podle této smlouvy v jednotlivých zúčtovacích obdobích dosahováno. Výše garantované úspory je </w:t>
      </w:r>
      <w:r w:rsidRPr="00F27368" w:rsidR="00470F29">
        <w:rPr>
          <w:rFonts w:asciiTheme="majorHAnsi" w:hAnsiTheme="majorHAnsi"/>
        </w:rPr>
        <w:t xml:space="preserve">specifikována </w:t>
      </w:r>
      <w:r w:rsidRPr="00F27368" w:rsidR="00F81353">
        <w:rPr>
          <w:rFonts w:asciiTheme="majorHAnsi" w:hAnsiTheme="majorHAnsi"/>
        </w:rPr>
        <w:t>v </w:t>
      </w:r>
      <w:r w:rsidRPr="00F27368" w:rsidR="005F264B">
        <w:rPr>
          <w:rFonts w:asciiTheme="majorHAnsi" w:hAnsiTheme="majorHAnsi"/>
        </w:rPr>
        <w:t xml:space="preserve">příloze </w:t>
      </w:r>
      <w:r w:rsidRPr="00F27368" w:rsidR="00754A37">
        <w:rPr>
          <w:rFonts w:asciiTheme="majorHAnsi" w:hAnsiTheme="majorHAnsi"/>
        </w:rPr>
        <w:t>č.</w:t>
      </w:r>
      <w:r w:rsidRPr="00F27368" w:rsidR="00132FD0">
        <w:rPr>
          <w:rFonts w:asciiTheme="majorHAnsi" w:hAnsiTheme="majorHAnsi"/>
        </w:rPr>
        <w:t> </w:t>
      </w:r>
      <w:r w:rsidRPr="00F27368" w:rsidR="00161F1D">
        <w:rPr>
          <w:rFonts w:asciiTheme="majorHAnsi" w:hAnsiTheme="majorHAnsi"/>
        </w:rPr>
        <w:t>5</w:t>
      </w:r>
      <w:r w:rsidRPr="00F27368" w:rsidR="002B21E4">
        <w:rPr>
          <w:rFonts w:asciiTheme="majorHAnsi" w:hAnsiTheme="majorHAnsi"/>
        </w:rPr>
        <w:t xml:space="preserve"> této smlouvy</w:t>
      </w:r>
      <w:r w:rsidRPr="00F27368" w:rsidR="00116B87">
        <w:rPr>
          <w:rFonts w:asciiTheme="majorHAnsi" w:hAnsiTheme="majorHAnsi"/>
        </w:rPr>
        <w:t>;</w:t>
      </w:r>
    </w:p>
    <w:p w:rsidRPr="00F27368" w:rsidR="00184CCF" w:rsidP="00F30234" w:rsidRDefault="00674ECB" w14:paraId="20F43E90" w14:textId="549BD4A9">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705D03">
        <w:rPr>
          <w:rFonts w:asciiTheme="majorHAnsi" w:hAnsiTheme="majorHAnsi"/>
          <w:b/>
        </w:rPr>
        <w:t xml:space="preserve">harmonogram realizace </w:t>
      </w:r>
      <w:r w:rsidR="00CE06AF">
        <w:rPr>
          <w:rFonts w:asciiTheme="majorHAnsi" w:hAnsiTheme="majorHAnsi"/>
          <w:b/>
        </w:rPr>
        <w:t>akce</w:t>
      </w:r>
      <w:r w:rsidRPr="00F27368" w:rsidR="00705D03">
        <w:rPr>
          <w:rFonts w:asciiTheme="majorHAnsi" w:hAnsiTheme="majorHAnsi"/>
          <w:b/>
        </w:rPr>
        <w:t xml:space="preserve">“ </w:t>
      </w:r>
      <w:r w:rsidRPr="00F27368" w:rsidR="00705D03">
        <w:rPr>
          <w:rFonts w:asciiTheme="majorHAnsi" w:hAnsiTheme="majorHAnsi"/>
        </w:rPr>
        <w:t>znamená harmonogram realizace projektu specifikovaný v příloze č. 4;</w:t>
      </w:r>
    </w:p>
    <w:p w:rsidRPr="00F27368" w:rsidR="00184CCF" w:rsidP="00F30234" w:rsidRDefault="00D95B84" w14:paraId="5510E29E" w14:textId="24BCD17E">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705D03">
        <w:rPr>
          <w:rFonts w:asciiTheme="majorHAnsi" w:hAnsiTheme="majorHAnsi"/>
          <w:b/>
        </w:rPr>
        <w:t xml:space="preserve">harmonogram realizace základních opatření“ </w:t>
      </w:r>
      <w:r w:rsidRPr="00F27368" w:rsidR="00705D03">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_Ref330840265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6.3</w:t>
      </w:r>
      <w:r w:rsidRPr="00F27368" w:rsidR="00B40838">
        <w:rPr>
          <w:rFonts w:asciiTheme="majorHAnsi" w:hAnsiTheme="majorHAnsi"/>
        </w:rPr>
        <w:fldChar w:fldCharType="end"/>
      </w:r>
      <w:r w:rsidRPr="00F27368" w:rsidR="008D07CF">
        <w:rPr>
          <w:rFonts w:asciiTheme="majorHAnsi" w:hAnsiTheme="majorHAnsi"/>
        </w:rPr>
        <w:t xml:space="preserve"> </w:t>
      </w:r>
      <w:r w:rsidRPr="00F27368" w:rsidR="00705D03">
        <w:rPr>
          <w:rFonts w:asciiTheme="majorHAnsi" w:hAnsiTheme="majorHAnsi"/>
        </w:rPr>
        <w:t xml:space="preserve">písm. </w:t>
      </w:r>
      <w:r w:rsidRPr="00F27368" w:rsidR="00B40838">
        <w:rPr>
          <w:rFonts w:asciiTheme="majorHAnsi" w:hAnsiTheme="majorHAnsi"/>
        </w:rPr>
        <w:fldChar w:fldCharType="begin"/>
      </w:r>
      <w:r w:rsidRPr="00F27368" w:rsidR="00B40838">
        <w:rPr>
          <w:rFonts w:asciiTheme="majorHAnsi" w:hAnsiTheme="majorHAnsi"/>
        </w:rPr>
        <w:instrText xml:space="preserve"> REF _Ref152047542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b)</w:t>
      </w:r>
      <w:r w:rsidRPr="00F27368" w:rsidR="00B40838">
        <w:rPr>
          <w:rFonts w:asciiTheme="majorHAnsi" w:hAnsiTheme="majorHAnsi"/>
        </w:rPr>
        <w:fldChar w:fldCharType="end"/>
      </w:r>
      <w:r w:rsidRPr="00F27368" w:rsidR="00705D03">
        <w:rPr>
          <w:rFonts w:asciiTheme="majorHAnsi" w:hAnsiTheme="majorHAnsi"/>
        </w:rPr>
        <w:t>;</w:t>
      </w:r>
    </w:p>
    <w:p w:rsidRPr="00F27368" w:rsidR="00184CCF" w:rsidP="00F30234" w:rsidRDefault="00DD0033" w14:paraId="03D2AC1B"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921A49">
        <w:rPr>
          <w:rFonts w:asciiTheme="majorHAnsi" w:hAnsiTheme="majorHAnsi"/>
          <w:b/>
        </w:rPr>
        <w:t>investiční opatření</w:t>
      </w:r>
      <w:r w:rsidRPr="00F27368">
        <w:rPr>
          <w:rFonts w:asciiTheme="majorHAnsi" w:hAnsiTheme="majorHAnsi"/>
          <w:b/>
        </w:rPr>
        <w:t>“</w:t>
      </w:r>
      <w:r w:rsidRPr="00F27368" w:rsidR="00921A49">
        <w:rPr>
          <w:rFonts w:asciiTheme="majorHAnsi" w:hAnsiTheme="majorHAnsi"/>
        </w:rPr>
        <w:t xml:space="preserve"> </w:t>
      </w:r>
      <w:r w:rsidRPr="00F27368">
        <w:rPr>
          <w:rFonts w:asciiTheme="majorHAnsi" w:hAnsiTheme="majorHAnsi"/>
        </w:rPr>
        <w:t>znamená</w:t>
      </w:r>
      <w:r w:rsidRPr="00F27368" w:rsidR="00921A49">
        <w:rPr>
          <w:rFonts w:asciiTheme="majorHAnsi" w:hAnsiTheme="majorHAnsi"/>
        </w:rPr>
        <w:t xml:space="preserve"> opatření stavebně konstrukční povahy nebo opatření vedoucí ke změně </w:t>
      </w:r>
      <w:r w:rsidRPr="00F27368" w:rsidR="00A27764">
        <w:rPr>
          <w:rFonts w:asciiTheme="majorHAnsi" w:hAnsiTheme="majorHAnsi"/>
        </w:rPr>
        <w:t xml:space="preserve">nebo instalaci nové </w:t>
      </w:r>
      <w:r w:rsidRPr="00F27368" w:rsidR="00921A49">
        <w:rPr>
          <w:rFonts w:asciiTheme="majorHAnsi" w:hAnsiTheme="majorHAnsi"/>
        </w:rPr>
        <w:t>technologie. Základní investiční opatření j</w:t>
      </w:r>
      <w:r w:rsidRPr="00F27368" w:rsidR="00196607">
        <w:rPr>
          <w:rFonts w:asciiTheme="majorHAnsi" w:hAnsiTheme="majorHAnsi"/>
        </w:rPr>
        <w:t>sou specifikována v příloze č. 2;</w:t>
      </w:r>
    </w:p>
    <w:p w:rsidRPr="00F27368" w:rsidR="00184CCF" w:rsidP="00F30234" w:rsidRDefault="00196607" w14:paraId="44214014" w14:textId="77777777">
      <w:pPr>
        <w:pStyle w:val="Nadpis5"/>
        <w:numPr>
          <w:ilvl w:val="0"/>
          <w:numId w:val="32"/>
        </w:numPr>
        <w:ind w:left="964" w:hanging="567"/>
        <w:rPr>
          <w:rFonts w:cs="Arial" w:asciiTheme="majorHAnsi" w:hAnsiTheme="majorHAnsi"/>
          <w:bCs w:val="0"/>
          <w:szCs w:val="22"/>
        </w:rPr>
      </w:pPr>
      <w:r w:rsidRPr="00F27368">
        <w:rPr>
          <w:rFonts w:asciiTheme="majorHAnsi" w:hAnsiTheme="majorHAnsi"/>
          <w:b/>
        </w:rPr>
        <w:t>„IPMVP“</w:t>
      </w:r>
      <w:r w:rsidRPr="00F27368" w:rsidR="00705D03">
        <w:rPr>
          <w:rFonts w:asciiTheme="majorHAnsi" w:hAnsiTheme="majorHAnsi"/>
          <w:b/>
        </w:rPr>
        <w:t xml:space="preserve"> (International Performance </w:t>
      </w:r>
      <w:proofErr w:type="spellStart"/>
      <w:r w:rsidRPr="00F27368" w:rsidR="00705D03">
        <w:rPr>
          <w:rFonts w:asciiTheme="majorHAnsi" w:hAnsiTheme="majorHAnsi"/>
          <w:b/>
        </w:rPr>
        <w:t>Measurement</w:t>
      </w:r>
      <w:proofErr w:type="spellEnd"/>
      <w:r w:rsidRPr="00F27368" w:rsidR="00705D03">
        <w:rPr>
          <w:rFonts w:asciiTheme="majorHAnsi" w:hAnsiTheme="majorHAnsi"/>
          <w:b/>
        </w:rPr>
        <w:t xml:space="preserve"> and </w:t>
      </w:r>
      <w:proofErr w:type="spellStart"/>
      <w:r w:rsidRPr="00F27368" w:rsidR="00705D03">
        <w:rPr>
          <w:rFonts w:asciiTheme="majorHAnsi" w:hAnsiTheme="majorHAnsi"/>
          <w:b/>
        </w:rPr>
        <w:t>Verification</w:t>
      </w:r>
      <w:proofErr w:type="spellEnd"/>
      <w:r w:rsidRPr="00F27368" w:rsidR="00705D03">
        <w:rPr>
          <w:rFonts w:asciiTheme="majorHAnsi" w:hAnsiTheme="majorHAnsi"/>
          <w:b/>
        </w:rPr>
        <w:t xml:space="preserve"> </w:t>
      </w:r>
      <w:proofErr w:type="spellStart"/>
      <w:r w:rsidRPr="00F27368" w:rsidR="00705D03">
        <w:rPr>
          <w:rFonts w:asciiTheme="majorHAnsi" w:hAnsiTheme="majorHAnsi"/>
          <w:b/>
        </w:rPr>
        <w:t>Protocol</w:t>
      </w:r>
      <w:proofErr w:type="spellEnd"/>
      <w:r w:rsidRPr="00F27368" w:rsidR="00705D03">
        <w:rPr>
          <w:rFonts w:asciiTheme="majorHAnsi" w:hAnsiTheme="majorHAnsi"/>
          <w:b/>
        </w:rPr>
        <w:t>)</w:t>
      </w:r>
      <w:r w:rsidRPr="00F27368" w:rsidR="00705D03">
        <w:rPr>
          <w:rFonts w:asciiTheme="majorHAnsi" w:hAnsiTheme="majorHAnsi"/>
        </w:rPr>
        <w:t xml:space="preserve"> znamená </w:t>
      </w:r>
      <w:r w:rsidRPr="00F27368" w:rsidR="00705D03">
        <w:rPr>
          <w:rFonts w:cs="Arial" w:asciiTheme="majorHAnsi" w:hAnsiTheme="majorHAnsi"/>
          <w:bCs w:val="0"/>
          <w:szCs w:val="22"/>
        </w:rPr>
        <w:t>Mezinárodní protokol o m</w:t>
      </w:r>
      <w:r w:rsidRPr="00F27368" w:rsidR="00705D03">
        <w:rPr>
          <w:rFonts w:cs="Arial,Bold" w:asciiTheme="majorHAnsi" w:hAnsiTheme="majorHAnsi"/>
          <w:bCs w:val="0"/>
          <w:szCs w:val="22"/>
        </w:rPr>
        <w:t>ěř</w:t>
      </w:r>
      <w:r w:rsidRPr="00F27368" w:rsidR="00705D03">
        <w:rPr>
          <w:rFonts w:cs="Arial" w:asciiTheme="majorHAnsi" w:hAnsiTheme="majorHAnsi"/>
          <w:bCs w:val="0"/>
          <w:szCs w:val="22"/>
        </w:rPr>
        <w:t xml:space="preserve">ení a verifikaci, vyhodnocování dosažených úspor; </w:t>
      </w:r>
    </w:p>
    <w:p w:rsidRPr="00F27368" w:rsidR="00184CCF" w:rsidP="00F30234" w:rsidRDefault="00A862CC" w14:paraId="4AA428EA" w14:textId="59E07EDD">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Pr="00F27368" w:rsidR="00654BE0">
        <w:rPr>
          <w:rFonts w:asciiTheme="majorHAnsi" w:hAnsiTheme="majorHAnsi"/>
        </w:rPr>
        <w:t>znamená</w:t>
      </w:r>
      <w:r w:rsidRPr="00F27368" w:rsidR="00E52816">
        <w:rPr>
          <w:rFonts w:asciiTheme="majorHAnsi" w:hAnsiTheme="majorHAnsi"/>
        </w:rPr>
        <w:t xml:space="preserve"> příjemce energetických služeb </w:t>
      </w:r>
      <w:r w:rsidR="00CE6C55">
        <w:rPr>
          <w:rFonts w:asciiTheme="majorHAnsi" w:hAnsiTheme="majorHAnsi"/>
        </w:rPr>
        <w:t>ve smyslu</w:t>
      </w:r>
      <w:r w:rsidRPr="00F27368" w:rsidR="00E52816">
        <w:rPr>
          <w:rFonts w:asciiTheme="majorHAnsi" w:hAnsiTheme="majorHAnsi"/>
        </w:rPr>
        <w:t xml:space="preserve"> §10e zákona o hospodaření energií a </w:t>
      </w:r>
      <w:r w:rsidRPr="00F27368" w:rsidR="00C143A7">
        <w:rPr>
          <w:rFonts w:asciiTheme="majorHAnsi" w:hAnsiTheme="majorHAnsi"/>
        </w:rPr>
        <w:t>subjekt, specifikovaný v záhlaví této smlouvy, který je příjemcem energetick</w:t>
      </w:r>
      <w:r w:rsidRPr="00F27368" w:rsidR="007A4301">
        <w:rPr>
          <w:rFonts w:asciiTheme="majorHAnsi" w:hAnsiTheme="majorHAnsi"/>
        </w:rPr>
        <w:t>ých</w:t>
      </w:r>
      <w:r w:rsidRPr="00F27368" w:rsidR="00C143A7">
        <w:rPr>
          <w:rFonts w:asciiTheme="majorHAnsi" w:hAnsiTheme="majorHAnsi"/>
        </w:rPr>
        <w:t xml:space="preserve"> služ</w:t>
      </w:r>
      <w:r w:rsidRPr="00F27368" w:rsidR="007A4301">
        <w:rPr>
          <w:rFonts w:asciiTheme="majorHAnsi" w:hAnsiTheme="majorHAnsi"/>
        </w:rPr>
        <w:t>e</w:t>
      </w:r>
      <w:r w:rsidRPr="00F27368" w:rsidR="00C143A7">
        <w:rPr>
          <w:rFonts w:asciiTheme="majorHAnsi" w:hAnsiTheme="majorHAnsi"/>
        </w:rPr>
        <w:t xml:space="preserve">b se zaručeným výsledkem dle této smlouvy, </w:t>
      </w:r>
    </w:p>
    <w:p w:rsidRPr="00F27368" w:rsidR="00184CCF" w:rsidP="00F30234" w:rsidRDefault="009D6418" w14:paraId="16C27732" w14:textId="4629CBB0">
      <w:pPr>
        <w:pStyle w:val="Nadpis5"/>
        <w:numPr>
          <w:ilvl w:val="0"/>
          <w:numId w:val="32"/>
        </w:numPr>
        <w:ind w:left="964" w:hanging="567"/>
        <w:rPr>
          <w:rFonts w:asciiTheme="majorHAnsi" w:hAnsiTheme="majorHAnsi"/>
        </w:rPr>
      </w:pPr>
      <w:r w:rsidRPr="00F27368">
        <w:rPr>
          <w:rFonts w:asciiTheme="majorHAnsi" w:hAnsiTheme="majorHAnsi"/>
        </w:rPr>
        <w:t>„</w:t>
      </w:r>
      <w:r w:rsidRPr="00F27368" w:rsidR="005357E1">
        <w:rPr>
          <w:rFonts w:asciiTheme="majorHAnsi" w:hAnsiTheme="majorHAnsi"/>
          <w:b/>
        </w:rPr>
        <w:t>občanský zákoník</w:t>
      </w:r>
      <w:r w:rsidRPr="00F27368">
        <w:rPr>
          <w:rFonts w:asciiTheme="majorHAnsi" w:hAnsiTheme="majorHAnsi"/>
        </w:rPr>
        <w:t>“ znamená zákon č. 89/2012 Sb., ve znění pozdějších předpisů;</w:t>
      </w:r>
    </w:p>
    <w:p w:rsidRPr="00F27368" w:rsidR="00184CCF" w:rsidP="00F30234" w:rsidRDefault="0025601D" w14:paraId="3D637901" w14:textId="77777777">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Pr="00F27368" w:rsidR="0024427C">
        <w:rPr>
          <w:rFonts w:asciiTheme="majorHAnsi" w:hAnsiTheme="majorHAnsi"/>
          <w:b/>
        </w:rPr>
        <w:t>“</w:t>
      </w:r>
      <w:r w:rsidRPr="00F27368" w:rsidR="0024427C">
        <w:rPr>
          <w:rFonts w:asciiTheme="majorHAnsi" w:hAnsiTheme="majorHAnsi"/>
        </w:rPr>
        <w:t xml:space="preserve"> znamená období ode dne předání </w:t>
      </w:r>
      <w:r w:rsidRPr="00F27368" w:rsidR="009A26E7">
        <w:rPr>
          <w:rFonts w:asciiTheme="majorHAnsi" w:hAnsiTheme="majorHAnsi"/>
        </w:rPr>
        <w:t xml:space="preserve">prvního </w:t>
      </w:r>
      <w:r w:rsidRPr="00F27368" w:rsidR="0024427C">
        <w:rPr>
          <w:rFonts w:asciiTheme="majorHAnsi" w:hAnsiTheme="majorHAnsi"/>
        </w:rPr>
        <w:t xml:space="preserve">staveniště v prvním objektu Klientem ESCO a </w:t>
      </w:r>
      <w:proofErr w:type="gramStart"/>
      <w:r w:rsidRPr="00F27368" w:rsidR="0024427C">
        <w:rPr>
          <w:rFonts w:asciiTheme="majorHAnsi" w:hAnsiTheme="majorHAnsi"/>
        </w:rPr>
        <w:t>končí</w:t>
      </w:r>
      <w:proofErr w:type="gramEnd"/>
      <w:r w:rsidRPr="00F27368" w:rsidR="0024427C">
        <w:rPr>
          <w:rFonts w:asciiTheme="majorHAnsi" w:hAnsiTheme="majorHAnsi"/>
        </w:rPr>
        <w:t xml:space="preserve"> předáním posledního z předmětů základních investičních opatření po jejich řádném ukončení ze strany ESCO Klientovi (nestanoví-li smlouva jinak);</w:t>
      </w:r>
    </w:p>
    <w:p w:rsidRPr="00F27368" w:rsidR="00184CCF" w:rsidP="00F30234" w:rsidRDefault="00E02E00" w14:paraId="2C25EBEA" w14:textId="55A1C73F">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Pr="00F27368" w:rsidR="00C67A54">
        <w:rPr>
          <w:rFonts w:asciiTheme="majorHAnsi" w:hAnsiTheme="majorHAnsi"/>
        </w:rPr>
        <w:t>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_Ref330840494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28.3</w:t>
      </w:r>
      <w:r w:rsidRPr="00F27368" w:rsidR="00B40838">
        <w:rPr>
          <w:rFonts w:asciiTheme="majorHAnsi" w:hAnsiTheme="majorHAnsi"/>
        </w:rPr>
        <w:fldChar w:fldCharType="end"/>
      </w:r>
      <w:r w:rsidRPr="00F27368" w:rsidR="00C67A54">
        <w:rPr>
          <w:rFonts w:asciiTheme="majorHAnsi" w:hAnsiTheme="majorHAnsi"/>
        </w:rPr>
        <w:t>;</w:t>
      </w:r>
    </w:p>
    <w:p w:rsidRPr="00F27368" w:rsidR="00184CCF" w:rsidP="00F30234" w:rsidRDefault="007128AA" w14:paraId="45D82D99" w14:textId="77777777">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Pr="00F27368" w:rsidR="00132FD0">
        <w:rPr>
          <w:rFonts w:asciiTheme="majorHAnsi" w:hAnsiTheme="majorHAnsi"/>
        </w:rPr>
        <w:t> </w:t>
      </w:r>
      <w:r w:rsidRPr="00F27368">
        <w:rPr>
          <w:rFonts w:asciiTheme="majorHAnsi" w:hAnsiTheme="majorHAnsi"/>
        </w:rPr>
        <w:t>1</w:t>
      </w:r>
      <w:r w:rsidRPr="00F27368" w:rsidR="00EE28BE">
        <w:rPr>
          <w:rFonts w:asciiTheme="majorHAnsi" w:hAnsiTheme="majorHAnsi"/>
        </w:rPr>
        <w:t xml:space="preserve"> této smlouvy</w:t>
      </w:r>
      <w:r w:rsidRPr="00F27368">
        <w:rPr>
          <w:rFonts w:asciiTheme="majorHAnsi" w:hAnsiTheme="majorHAnsi"/>
        </w:rPr>
        <w:t>;</w:t>
      </w:r>
    </w:p>
    <w:p w:rsidRPr="00F27368" w:rsidR="00184CCF" w:rsidP="00F30234" w:rsidRDefault="00DD0033" w14:paraId="115A2C43" w14:textId="68FCECAE">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opatření</w:t>
      </w:r>
      <w:r w:rsidRPr="00F27368">
        <w:rPr>
          <w:rFonts w:asciiTheme="majorHAnsi" w:hAnsiTheme="majorHAnsi"/>
          <w:b/>
        </w:rPr>
        <w:t>“</w:t>
      </w:r>
      <w:r w:rsidRPr="00F27368" w:rsidR="00F81353">
        <w:rPr>
          <w:rFonts w:asciiTheme="majorHAnsi" w:hAnsiTheme="majorHAnsi"/>
        </w:rPr>
        <w:t xml:space="preserve"> </w:t>
      </w:r>
      <w:r w:rsidRPr="00F27368" w:rsidR="00466AED">
        <w:rPr>
          <w:rFonts w:asciiTheme="majorHAnsi" w:hAnsiTheme="majorHAnsi"/>
        </w:rPr>
        <w:t xml:space="preserve">znamená </w:t>
      </w:r>
      <w:r w:rsidRPr="00F27368" w:rsidR="003B0494">
        <w:rPr>
          <w:rFonts w:asciiTheme="majorHAnsi" w:hAnsiTheme="majorHAnsi"/>
        </w:rPr>
        <w:t>takový postup prací nebo změna technologie</w:t>
      </w:r>
      <w:r w:rsidRPr="00F27368" w:rsidR="00F81353">
        <w:rPr>
          <w:rFonts w:asciiTheme="majorHAnsi" w:hAnsiTheme="majorHAnsi"/>
        </w:rPr>
        <w:t xml:space="preserve">, které vede jednotlivě </w:t>
      </w:r>
      <w:r w:rsidRPr="00F27368" w:rsidR="00466AED">
        <w:rPr>
          <w:rFonts w:asciiTheme="majorHAnsi" w:hAnsiTheme="majorHAnsi"/>
        </w:rPr>
        <w:t>a/</w:t>
      </w:r>
      <w:r w:rsidRPr="00F27368" w:rsidR="00F81353">
        <w:rPr>
          <w:rFonts w:asciiTheme="majorHAnsi" w:hAnsiTheme="majorHAnsi"/>
        </w:rPr>
        <w:t>nebo společně s jinými opatřeními ke zvýšení energetické účinnosti a</w:t>
      </w:r>
      <w:r w:rsidRPr="00F27368" w:rsidR="00466AED">
        <w:rPr>
          <w:rFonts w:asciiTheme="majorHAnsi" w:hAnsiTheme="majorHAnsi"/>
        </w:rPr>
        <w:t xml:space="preserve"> ke snížení provozních nákladů </w:t>
      </w:r>
      <w:r w:rsidRPr="00F27368" w:rsidR="000F6EA8">
        <w:rPr>
          <w:rFonts w:asciiTheme="majorHAnsi" w:hAnsiTheme="majorHAnsi"/>
        </w:rPr>
        <w:t xml:space="preserve">a </w:t>
      </w:r>
      <w:r w:rsidRPr="00F27368" w:rsidR="00F81353">
        <w:rPr>
          <w:rFonts w:asciiTheme="majorHAnsi" w:hAnsiTheme="majorHAnsi"/>
        </w:rPr>
        <w:t xml:space="preserve">vede u Klienta </w:t>
      </w:r>
      <w:r w:rsidRPr="00F27368" w:rsidR="00476FBA">
        <w:rPr>
          <w:rFonts w:asciiTheme="majorHAnsi" w:hAnsiTheme="majorHAnsi"/>
        </w:rPr>
        <w:t>zejména</w:t>
      </w:r>
      <w:r w:rsidRPr="00F27368" w:rsidR="00FE5F2B">
        <w:rPr>
          <w:rFonts w:asciiTheme="majorHAnsi" w:hAnsiTheme="majorHAnsi"/>
        </w:rPr>
        <w:t xml:space="preserve"> k</w:t>
      </w:r>
      <w:r w:rsidRPr="00F27368" w:rsidR="00476FBA">
        <w:rPr>
          <w:rFonts w:asciiTheme="majorHAnsi" w:hAnsiTheme="majorHAnsi"/>
        </w:rPr>
        <w:t xml:space="preserve"> </w:t>
      </w:r>
      <w:r w:rsidRPr="00F27368" w:rsidR="00F81353">
        <w:rPr>
          <w:rFonts w:asciiTheme="majorHAnsi" w:hAnsiTheme="majorHAnsi"/>
        </w:rPr>
        <w:t xml:space="preserve">těmto </w:t>
      </w:r>
      <w:r w:rsidRPr="00F27368" w:rsidR="00466AED">
        <w:rPr>
          <w:rFonts w:asciiTheme="majorHAnsi" w:hAnsiTheme="majorHAnsi"/>
        </w:rPr>
        <w:t xml:space="preserve">následujícím </w:t>
      </w:r>
      <w:r w:rsidRPr="00F27368" w:rsidR="00F81353">
        <w:rPr>
          <w:rFonts w:asciiTheme="majorHAnsi" w:hAnsiTheme="majorHAnsi"/>
        </w:rPr>
        <w:t xml:space="preserve">změnám: </w:t>
      </w:r>
    </w:p>
    <w:p w:rsidRPr="00F27368" w:rsidR="00F81353" w:rsidP="00AA3612" w:rsidRDefault="00F81353" w14:paraId="4B60CC79" w14:textId="77777777">
      <w:pPr>
        <w:pStyle w:val="Bullet2"/>
        <w:ind w:left="1248" w:hanging="284"/>
        <w:rPr>
          <w:rFonts w:asciiTheme="majorHAnsi" w:hAnsiTheme="majorHAnsi"/>
        </w:rPr>
      </w:pPr>
      <w:r w:rsidRPr="00F27368">
        <w:rPr>
          <w:rFonts w:asciiTheme="majorHAnsi" w:hAnsiTheme="majorHAnsi"/>
        </w:rPr>
        <w:t xml:space="preserve">stavebně konstrukčním změnám, </w:t>
      </w:r>
    </w:p>
    <w:p w:rsidRPr="00F27368" w:rsidR="00F81353" w:rsidP="00AA3612" w:rsidRDefault="00F81353" w14:paraId="5B911865" w14:textId="77777777">
      <w:pPr>
        <w:pStyle w:val="Bullet2"/>
        <w:ind w:left="1248" w:hanging="284"/>
        <w:rPr>
          <w:rFonts w:asciiTheme="majorHAnsi" w:hAnsiTheme="majorHAnsi"/>
        </w:rPr>
      </w:pPr>
      <w:r w:rsidRPr="00F27368">
        <w:rPr>
          <w:rFonts w:asciiTheme="majorHAnsi" w:hAnsiTheme="majorHAnsi"/>
        </w:rPr>
        <w:t>změnám technologie,</w:t>
      </w:r>
    </w:p>
    <w:p w:rsidRPr="00F27368" w:rsidR="00F81353" w:rsidP="00AA3612" w:rsidRDefault="00F81353" w14:paraId="6861BDBF" w14:textId="77777777">
      <w:pPr>
        <w:pStyle w:val="Bullet2"/>
        <w:ind w:left="1248" w:hanging="284"/>
        <w:rPr>
          <w:rFonts w:asciiTheme="majorHAnsi" w:hAnsiTheme="majorHAnsi"/>
        </w:rPr>
      </w:pPr>
      <w:r w:rsidRPr="00F27368">
        <w:rPr>
          <w:rFonts w:asciiTheme="majorHAnsi" w:hAnsiTheme="majorHAnsi"/>
        </w:rPr>
        <w:t>ekonomickým změnám, nebo</w:t>
      </w:r>
    </w:p>
    <w:p w:rsidRPr="00F27368" w:rsidR="00F81353" w:rsidP="00AA3612" w:rsidRDefault="00F81353" w14:paraId="08B9272D" w14:textId="77777777">
      <w:pPr>
        <w:pStyle w:val="Bullet2"/>
        <w:ind w:left="1248" w:hanging="284"/>
        <w:rPr>
          <w:rFonts w:asciiTheme="majorHAnsi" w:hAnsiTheme="majorHAnsi"/>
        </w:rPr>
      </w:pPr>
      <w:r w:rsidRPr="00F27368">
        <w:rPr>
          <w:rFonts w:asciiTheme="majorHAnsi" w:hAnsiTheme="majorHAnsi"/>
        </w:rPr>
        <w:t>změnám v lidském chování.</w:t>
      </w:r>
    </w:p>
    <w:p w:rsidRPr="00F27368" w:rsidR="008C2631" w:rsidP="006E4713" w:rsidRDefault="00C971AA" w14:paraId="42209435" w14:textId="77777777">
      <w:pPr>
        <w:ind w:left="964"/>
        <w:rPr>
          <w:rFonts w:asciiTheme="majorHAnsi" w:hAnsiTheme="majorHAnsi"/>
        </w:rPr>
      </w:pPr>
      <w:r w:rsidRPr="00F27368">
        <w:rPr>
          <w:rFonts w:asciiTheme="majorHAnsi" w:hAnsiTheme="majorHAnsi"/>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rsidR="00184CCF" w:rsidP="00F30234" w:rsidRDefault="008C2631" w14:paraId="76E28B32" w14:textId="662DD23D">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Pr="00F27368" w:rsidR="008E1E07">
        <w:rPr>
          <w:rFonts w:asciiTheme="majorHAnsi" w:hAnsiTheme="majorHAnsi"/>
        </w:rPr>
        <w:t>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_Ref330840514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30.1</w:t>
      </w:r>
      <w:r w:rsidRPr="00F27368" w:rsidR="00B40838">
        <w:rPr>
          <w:rFonts w:asciiTheme="majorHAnsi" w:hAnsiTheme="majorHAnsi"/>
        </w:rPr>
        <w:fldChar w:fldCharType="end"/>
      </w:r>
      <w:r w:rsidRPr="00F27368" w:rsidR="008E1E07">
        <w:rPr>
          <w:rFonts w:asciiTheme="majorHAnsi" w:hAnsiTheme="majorHAnsi"/>
        </w:rPr>
        <w:t>;</w:t>
      </w:r>
    </w:p>
    <w:p w:rsidRPr="004150CF" w:rsidR="00184CCF" w:rsidP="00F30234" w:rsidRDefault="008C2631" w14:paraId="45F61C8E" w14:textId="77777777">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 xml:space="preserve">spočívat ve formulování způsobu motivace </w:t>
      </w:r>
      <w:r w:rsidRPr="004150CF">
        <w:rPr>
          <w:rFonts w:asciiTheme="majorHAnsi" w:hAnsiTheme="majorHAnsi"/>
        </w:rPr>
        <w:t>zaměstnanců Klienta</w:t>
      </w:r>
      <w:r w:rsidRPr="004150CF" w:rsidR="006E71A1">
        <w:rPr>
          <w:rFonts w:asciiTheme="majorHAnsi" w:hAnsiTheme="majorHAnsi"/>
        </w:rPr>
        <w:t xml:space="preserve"> </w:t>
      </w:r>
      <w:r w:rsidRPr="004150CF" w:rsidR="00CD0483">
        <w:rPr>
          <w:rFonts w:asciiTheme="majorHAnsi" w:hAnsiTheme="majorHAnsi"/>
        </w:rPr>
        <w:t xml:space="preserve">anebo uživatelů objektů Klienta </w:t>
      </w:r>
      <w:r w:rsidRPr="004150CF" w:rsidR="006E71A1">
        <w:rPr>
          <w:rFonts w:asciiTheme="majorHAnsi" w:hAnsiTheme="majorHAnsi"/>
        </w:rPr>
        <w:t>k energeticky účinnému chování</w:t>
      </w:r>
      <w:r w:rsidRPr="004150CF" w:rsidR="009729C1">
        <w:rPr>
          <w:rFonts w:asciiTheme="majorHAnsi" w:hAnsiTheme="majorHAnsi"/>
        </w:rPr>
        <w:t>. Základní prostá opatření jsou specifikována v příloze č. 2</w:t>
      </w:r>
      <w:r w:rsidRPr="004150CF" w:rsidR="006E71A1">
        <w:rPr>
          <w:rFonts w:asciiTheme="majorHAnsi" w:hAnsiTheme="majorHAnsi"/>
        </w:rPr>
        <w:t>;</w:t>
      </w:r>
    </w:p>
    <w:p w:rsidRPr="00F27368" w:rsidR="00184CCF" w:rsidP="00F30234" w:rsidRDefault="0044777B" w14:paraId="0DB23C58" w14:textId="05C82A47">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Pr="004150CF" w:rsidR="00BF28D1">
        <w:rPr>
          <w:rFonts w:asciiTheme="majorHAnsi" w:hAnsiTheme="majorHAnsi"/>
        </w:rPr>
        <w:t xml:space="preserve">uvedený v </w:t>
      </w:r>
      <w:r w:rsidRPr="004150CF" w:rsidR="00B40838">
        <w:rPr>
          <w:rFonts w:asciiTheme="majorHAnsi" w:hAnsiTheme="majorHAnsi"/>
        </w:rPr>
        <w:fldChar w:fldCharType="begin"/>
      </w:r>
      <w:r w:rsidRPr="004150CF" w:rsidR="00B40838">
        <w:rPr>
          <w:rFonts w:asciiTheme="majorHAnsi" w:hAnsiTheme="majorHAnsi"/>
        </w:rPr>
        <w:instrText xml:space="preserve"> REF _Ref152651880 \w \h  \* MERGEFORMAT </w:instrText>
      </w:r>
      <w:r w:rsidRPr="004150CF" w:rsidR="00B40838">
        <w:rPr>
          <w:rFonts w:asciiTheme="majorHAnsi" w:hAnsiTheme="majorHAnsi"/>
        </w:rPr>
      </w:r>
      <w:r w:rsidRPr="004150CF" w:rsidR="00B40838">
        <w:rPr>
          <w:rFonts w:asciiTheme="majorHAnsi" w:hAnsiTheme="majorHAnsi"/>
        </w:rPr>
        <w:fldChar w:fldCharType="separate"/>
      </w:r>
      <w:r w:rsidR="00956FE8">
        <w:rPr>
          <w:rFonts w:asciiTheme="majorHAnsi" w:hAnsiTheme="majorHAnsi"/>
        </w:rPr>
        <w:t>Článek 39.2</w:t>
      </w:r>
      <w:r w:rsidRPr="004150CF" w:rsidR="00B40838">
        <w:rPr>
          <w:rFonts w:asciiTheme="majorHAnsi" w:hAnsiTheme="majorHAnsi"/>
        </w:rPr>
        <w:fldChar w:fldCharType="end"/>
      </w:r>
      <w:r w:rsidRPr="00F27368" w:rsidR="006E71A1">
        <w:rPr>
          <w:rFonts w:asciiTheme="majorHAnsi" w:hAnsiTheme="majorHAnsi"/>
        </w:rPr>
        <w:t>;</w:t>
      </w:r>
    </w:p>
    <w:p w:rsidRPr="00F27368" w:rsidR="00184CCF" w:rsidP="00F30234" w:rsidRDefault="00F720B5" w14:paraId="09C1BDC2"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F81353">
        <w:rPr>
          <w:rFonts w:asciiTheme="majorHAnsi" w:hAnsiTheme="majorHAnsi"/>
          <w:b/>
        </w:rPr>
        <w:t>provozní náklady</w:t>
      </w:r>
      <w:r w:rsidRPr="00F27368">
        <w:rPr>
          <w:rFonts w:asciiTheme="majorHAnsi" w:hAnsiTheme="majorHAnsi"/>
          <w:b/>
        </w:rPr>
        <w:t>“</w:t>
      </w:r>
      <w:r w:rsidRPr="00F27368" w:rsidR="00F81353">
        <w:rPr>
          <w:rFonts w:asciiTheme="majorHAnsi" w:hAnsiTheme="majorHAnsi"/>
        </w:rPr>
        <w:t xml:space="preserve"> </w:t>
      </w:r>
      <w:r w:rsidRPr="00F27368">
        <w:rPr>
          <w:rFonts w:asciiTheme="majorHAnsi" w:hAnsiTheme="majorHAnsi"/>
        </w:rPr>
        <w:t xml:space="preserve">znamenají </w:t>
      </w:r>
      <w:r w:rsidRPr="00F27368" w:rsidR="00F81353">
        <w:rPr>
          <w:rFonts w:asciiTheme="majorHAnsi" w:hAnsiTheme="majorHAnsi"/>
        </w:rPr>
        <w:t xml:space="preserve">náklady Klienta na spotřebu energií a další náklady s tím související. Výčet jednotlivých provozních nákladů je uveden v příloze </w:t>
      </w:r>
      <w:r w:rsidRPr="00F27368" w:rsidR="00EE78C2">
        <w:rPr>
          <w:rFonts w:asciiTheme="majorHAnsi" w:hAnsiTheme="majorHAnsi"/>
        </w:rPr>
        <w:t>č.</w:t>
      </w:r>
      <w:r w:rsidRPr="00F27368" w:rsidR="00161F1D">
        <w:rPr>
          <w:rFonts w:asciiTheme="majorHAnsi" w:hAnsiTheme="majorHAnsi"/>
        </w:rPr>
        <w:t> 1</w:t>
      </w:r>
      <w:r w:rsidRPr="00F27368" w:rsidR="0004216E">
        <w:rPr>
          <w:rFonts w:asciiTheme="majorHAnsi" w:hAnsiTheme="majorHAnsi"/>
        </w:rPr>
        <w:t xml:space="preserve"> </w:t>
      </w:r>
      <w:r w:rsidRPr="00F27368" w:rsidR="00066DD9">
        <w:rPr>
          <w:rFonts w:asciiTheme="majorHAnsi" w:hAnsiTheme="majorHAnsi"/>
        </w:rPr>
        <w:t>této smlouvy</w:t>
      </w:r>
      <w:r w:rsidRPr="00F27368" w:rsidR="00F81353">
        <w:rPr>
          <w:rFonts w:asciiTheme="majorHAnsi" w:hAnsiTheme="majorHAnsi"/>
        </w:rPr>
        <w:t>.</w:t>
      </w:r>
    </w:p>
    <w:p w:rsidRPr="00F27368" w:rsidR="00184CCF" w:rsidP="00F30234" w:rsidRDefault="00CF5BD2" w14:paraId="68998162" w14:textId="12C0458F">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Pr="00F27368" w:rsidR="00D65BE4">
        <w:rPr>
          <w:rFonts w:asciiTheme="majorHAnsi" w:hAnsiTheme="majorHAnsi"/>
        </w:rPr>
        <w:t>uvedený v </w:t>
      </w:r>
      <w:r w:rsidRPr="00F27368" w:rsidR="00B40838">
        <w:rPr>
          <w:rFonts w:asciiTheme="majorHAnsi" w:hAnsiTheme="majorHAnsi"/>
        </w:rPr>
        <w:fldChar w:fldCharType="begin"/>
      </w:r>
      <w:r w:rsidRPr="00F27368" w:rsidR="00B40838">
        <w:rPr>
          <w:rFonts w:asciiTheme="majorHAnsi" w:hAnsiTheme="majorHAnsi"/>
        </w:rPr>
        <w:instrText xml:space="preserve"> REF _Ref152047694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8.1</w:t>
      </w:r>
      <w:r w:rsidRPr="00F27368" w:rsidR="00B40838">
        <w:rPr>
          <w:rFonts w:asciiTheme="majorHAnsi" w:hAnsiTheme="majorHAnsi"/>
        </w:rPr>
        <w:fldChar w:fldCharType="end"/>
      </w:r>
      <w:r w:rsidRPr="00F27368" w:rsidR="00D65BE4">
        <w:rPr>
          <w:rFonts w:asciiTheme="majorHAnsi" w:hAnsiTheme="majorHAnsi"/>
        </w:rPr>
        <w:t>;</w:t>
      </w:r>
    </w:p>
    <w:p w:rsidRPr="00F27368" w:rsidR="00184CCF" w:rsidP="00F30234" w:rsidRDefault="00806551" w14:paraId="6405787F" w14:textId="2DC097BD">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_Ref330840684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5.3</w:t>
      </w:r>
      <w:r w:rsidRPr="00F27368" w:rsidR="00B40838">
        <w:rPr>
          <w:rFonts w:asciiTheme="majorHAnsi" w:hAnsiTheme="majorHAnsi"/>
        </w:rPr>
        <w:fldChar w:fldCharType="end"/>
      </w:r>
      <w:r w:rsidRPr="00F27368">
        <w:rPr>
          <w:rFonts w:asciiTheme="majorHAnsi" w:hAnsiTheme="majorHAnsi"/>
        </w:rPr>
        <w:t>;</w:t>
      </w:r>
    </w:p>
    <w:p w:rsidRPr="00F27368" w:rsidR="00184CCF" w:rsidP="00F30234" w:rsidRDefault="00F64AA4" w14:paraId="40EC8F8E" w14:textId="33749E98">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_Ref330840698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5.5</w:t>
      </w:r>
      <w:r w:rsidRPr="00F27368" w:rsidR="00B40838">
        <w:rPr>
          <w:rFonts w:asciiTheme="majorHAnsi" w:hAnsiTheme="majorHAnsi"/>
        </w:rPr>
        <w:fldChar w:fldCharType="end"/>
      </w:r>
      <w:r w:rsidRPr="00F27368" w:rsidR="00D65BE4">
        <w:rPr>
          <w:rFonts w:asciiTheme="majorHAnsi" w:hAnsiTheme="majorHAnsi"/>
        </w:rPr>
        <w:t>;</w:t>
      </w:r>
    </w:p>
    <w:p w:rsidRPr="00F27368" w:rsidR="00184CCF" w:rsidP="00F30234" w:rsidRDefault="00705D03" w14:paraId="4E4C183F"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196607">
        <w:rPr>
          <w:rFonts w:asciiTheme="majorHAnsi" w:hAnsiTheme="majorHAnsi"/>
          <w:b/>
        </w:rPr>
        <w:t>úspora energie“</w:t>
      </w:r>
      <w:r w:rsidRPr="00F27368" w:rsidR="00A9798A">
        <w:rPr>
          <w:rFonts w:asciiTheme="majorHAnsi" w:hAnsiTheme="majorHAnsi"/>
          <w:b/>
        </w:rPr>
        <w:t xml:space="preserve"> </w:t>
      </w:r>
      <w:r w:rsidRPr="00F27368" w:rsidR="00A9798A">
        <w:rPr>
          <w:rFonts w:asciiTheme="majorHAnsi" w:hAnsiTheme="majorHAnsi"/>
        </w:rPr>
        <w:t xml:space="preserve">znamená nerealizovanou spotřebu energie </w:t>
      </w:r>
      <w:r w:rsidRPr="00F27368" w:rsidR="00F92422">
        <w:rPr>
          <w:rFonts w:asciiTheme="majorHAnsi" w:hAnsiTheme="majorHAnsi"/>
        </w:rPr>
        <w:t xml:space="preserve">a/nebo normalizovanou úsporu </w:t>
      </w:r>
      <w:r w:rsidRPr="00F27368" w:rsidR="00A9798A">
        <w:rPr>
          <w:rFonts w:asciiTheme="majorHAnsi" w:hAnsiTheme="majorHAnsi"/>
        </w:rPr>
        <w:t>v</w:t>
      </w:r>
      <w:r w:rsidRPr="00F27368" w:rsidR="004E6309">
        <w:rPr>
          <w:rFonts w:asciiTheme="majorHAnsi" w:hAnsiTheme="majorHAnsi"/>
        </w:rPr>
        <w:t> </w:t>
      </w:r>
      <w:r w:rsidRPr="00F27368" w:rsidR="00547619">
        <w:rPr>
          <w:rFonts w:asciiTheme="majorHAnsi" w:hAnsiTheme="majorHAnsi"/>
        </w:rPr>
        <w:t>objektech</w:t>
      </w:r>
      <w:r w:rsidRPr="00F27368" w:rsidR="004E6309">
        <w:rPr>
          <w:rFonts w:asciiTheme="majorHAnsi" w:hAnsiTheme="majorHAnsi"/>
        </w:rPr>
        <w:t xml:space="preserve"> Klienta. Stanovení konkrétní výše a způsob</w:t>
      </w:r>
      <w:r w:rsidRPr="00F27368" w:rsidR="005F4780">
        <w:rPr>
          <w:rFonts w:asciiTheme="majorHAnsi" w:hAnsiTheme="majorHAnsi"/>
        </w:rPr>
        <w:t>u</w:t>
      </w:r>
      <w:r w:rsidRPr="00F27368" w:rsidR="004E6309">
        <w:rPr>
          <w:rFonts w:asciiTheme="majorHAnsi" w:hAnsiTheme="majorHAnsi"/>
        </w:rPr>
        <w:t xml:space="preserve"> úpravy referenčních hodnot spotřeby energie, způsob</w:t>
      </w:r>
      <w:r w:rsidRPr="00F27368" w:rsidR="00EA7337">
        <w:rPr>
          <w:rFonts w:asciiTheme="majorHAnsi" w:hAnsiTheme="majorHAnsi"/>
        </w:rPr>
        <w:t>u</w:t>
      </w:r>
      <w:r w:rsidRPr="00F27368" w:rsidR="004E6309">
        <w:rPr>
          <w:rFonts w:asciiTheme="majorHAnsi" w:hAnsiTheme="majorHAnsi"/>
        </w:rPr>
        <w:t xml:space="preserve"> měření energie a způsob</w:t>
      </w:r>
      <w:r w:rsidRPr="00F27368" w:rsidR="00EA7337">
        <w:rPr>
          <w:rFonts w:asciiTheme="majorHAnsi" w:hAnsiTheme="majorHAnsi"/>
        </w:rPr>
        <w:t>u</w:t>
      </w:r>
      <w:r w:rsidRPr="00F27368" w:rsidR="004E6309">
        <w:rPr>
          <w:rFonts w:asciiTheme="majorHAnsi" w:hAnsiTheme="majorHAnsi"/>
        </w:rPr>
        <w:t xml:space="preserve"> výpočtu úspory energie za příslušné zúčtovací období</w:t>
      </w:r>
      <w:r w:rsidRPr="00F27368" w:rsidR="004B4FB6">
        <w:rPr>
          <w:rFonts w:asciiTheme="majorHAnsi" w:hAnsiTheme="majorHAnsi"/>
        </w:rPr>
        <w:t xml:space="preserve"> jsou</w:t>
      </w:r>
      <w:r w:rsidRPr="00F27368" w:rsidR="004E6309">
        <w:rPr>
          <w:rFonts w:asciiTheme="majorHAnsi" w:hAnsiTheme="majorHAnsi"/>
        </w:rPr>
        <w:t xml:space="preserve"> specifikován</w:t>
      </w:r>
      <w:r w:rsidRPr="00F27368" w:rsidR="004B4FB6">
        <w:rPr>
          <w:rFonts w:asciiTheme="majorHAnsi" w:hAnsiTheme="majorHAnsi"/>
        </w:rPr>
        <w:t>y</w:t>
      </w:r>
      <w:r w:rsidRPr="00F27368" w:rsidR="00F92422">
        <w:rPr>
          <w:rFonts w:asciiTheme="majorHAnsi" w:hAnsiTheme="majorHAnsi"/>
        </w:rPr>
        <w:t xml:space="preserve"> v příloze </w:t>
      </w:r>
      <w:r w:rsidRPr="00F27368" w:rsidR="004E6309">
        <w:rPr>
          <w:rFonts w:asciiTheme="majorHAnsi" w:hAnsiTheme="majorHAnsi"/>
        </w:rPr>
        <w:t xml:space="preserve">č. 6 této smlouvy. </w:t>
      </w:r>
    </w:p>
    <w:p w:rsidR="00184CCF" w:rsidP="00F30234" w:rsidRDefault="00196607" w14:paraId="584B04AC" w14:textId="40B812DC">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Pr="00F27368" w:rsidR="00D206B7">
        <w:rPr>
          <w:rFonts w:asciiTheme="majorHAnsi" w:hAnsiTheme="majorHAnsi"/>
        </w:rPr>
        <w:t xml:space="preserve">znamená úsporu nákladů Klienta </w:t>
      </w:r>
      <w:r w:rsidRPr="00F27368" w:rsidR="00BD5FB9">
        <w:rPr>
          <w:rFonts w:asciiTheme="majorHAnsi" w:hAnsiTheme="majorHAnsi"/>
        </w:rPr>
        <w:t xml:space="preserve">vyjádřenou </w:t>
      </w:r>
      <w:r w:rsidRPr="00F27368" w:rsidR="00D206B7">
        <w:rPr>
          <w:rFonts w:asciiTheme="majorHAnsi" w:hAnsiTheme="majorHAnsi"/>
        </w:rPr>
        <w:t>v</w:t>
      </w:r>
      <w:r w:rsidRPr="00F27368" w:rsidR="007035A2">
        <w:rPr>
          <w:rFonts w:asciiTheme="majorHAnsi" w:hAnsiTheme="majorHAnsi"/>
        </w:rPr>
        <w:t>e finančním ekvivalentu</w:t>
      </w:r>
      <w:r w:rsidRPr="00F27368" w:rsidR="008E682F">
        <w:rPr>
          <w:rFonts w:asciiTheme="majorHAnsi" w:hAnsiTheme="majorHAnsi"/>
        </w:rPr>
        <w:t xml:space="preserve"> (penězích).</w:t>
      </w:r>
      <w:r w:rsidRPr="00F27368" w:rsidR="00F92422">
        <w:rPr>
          <w:rFonts w:asciiTheme="majorHAnsi" w:hAnsiTheme="majorHAnsi"/>
        </w:rPr>
        <w:t xml:space="preserve"> </w:t>
      </w:r>
      <w:r w:rsidRPr="00F27368" w:rsidR="004C47D1">
        <w:rPr>
          <w:rFonts w:asciiTheme="majorHAnsi" w:hAnsiTheme="majorHAnsi"/>
        </w:rPr>
        <w:t>K</w:t>
      </w:r>
      <w:r w:rsidRPr="00F27368" w:rsidR="00F37442">
        <w:rPr>
          <w:rFonts w:asciiTheme="majorHAnsi" w:hAnsiTheme="majorHAnsi"/>
        </w:rPr>
        <w:t xml:space="preserve">onkrétní </w:t>
      </w:r>
      <w:r w:rsidRPr="00F27368" w:rsidR="00CA309F">
        <w:rPr>
          <w:rFonts w:asciiTheme="majorHAnsi" w:hAnsiTheme="majorHAnsi"/>
        </w:rPr>
        <w:t xml:space="preserve">specifikace </w:t>
      </w:r>
      <w:r w:rsidRPr="00F27368" w:rsidR="0028138F">
        <w:rPr>
          <w:rFonts w:asciiTheme="majorHAnsi" w:hAnsiTheme="majorHAnsi"/>
        </w:rPr>
        <w:t>způsobu výpočtu úspory nákladů za příslušné zú</w:t>
      </w:r>
      <w:r w:rsidRPr="00F27368" w:rsidR="002308CE">
        <w:rPr>
          <w:rFonts w:asciiTheme="majorHAnsi" w:hAnsiTheme="majorHAnsi"/>
        </w:rPr>
        <w:t>čtovací období</w:t>
      </w:r>
      <w:r w:rsidRPr="00F27368" w:rsidR="004C47D1">
        <w:rPr>
          <w:rFonts w:asciiTheme="majorHAnsi" w:hAnsiTheme="majorHAnsi"/>
        </w:rPr>
        <w:t xml:space="preserve"> je specifikovaná v příloze č. 6</w:t>
      </w:r>
      <w:r w:rsidRPr="00F27368" w:rsidR="00625850">
        <w:rPr>
          <w:rFonts w:asciiTheme="majorHAnsi" w:hAnsiTheme="majorHAnsi"/>
        </w:rPr>
        <w:t xml:space="preserve"> této smlouvy</w:t>
      </w:r>
      <w:r w:rsidRPr="00F27368" w:rsidR="002308CE">
        <w:rPr>
          <w:rFonts w:asciiTheme="majorHAnsi" w:hAnsiTheme="majorHAnsi"/>
        </w:rPr>
        <w:t>.</w:t>
      </w:r>
      <w:r w:rsidRPr="00F27368" w:rsidR="0028138F">
        <w:rPr>
          <w:rFonts w:asciiTheme="majorHAnsi" w:hAnsiTheme="majorHAnsi"/>
        </w:rPr>
        <w:t xml:space="preserve"> </w:t>
      </w:r>
    </w:p>
    <w:p w:rsidRPr="00F27368" w:rsidR="00184CCF" w:rsidP="00F30234" w:rsidRDefault="00F51C91" w14:paraId="50FF27E1" w14:textId="77777777">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Pr="00F27368" w:rsidR="00FF55AA">
        <w:rPr>
          <w:rFonts w:asciiTheme="majorHAnsi" w:hAnsiTheme="majorHAnsi"/>
        </w:rPr>
        <w:t xml:space="preserve"> znamená zadávací dokumentaci k veřejné zakázce ohledn</w:t>
      </w:r>
      <w:r w:rsidRPr="00F27368" w:rsidR="00220DA4">
        <w:rPr>
          <w:rFonts w:asciiTheme="majorHAnsi" w:hAnsiTheme="majorHAnsi"/>
        </w:rPr>
        <w:t xml:space="preserve">ě </w:t>
      </w:r>
      <w:r w:rsidRPr="00F27368" w:rsidR="006E4713">
        <w:rPr>
          <w:rFonts w:asciiTheme="majorHAnsi" w:hAnsiTheme="majorHAnsi"/>
        </w:rPr>
        <w:t>realizace projektu;</w:t>
      </w:r>
    </w:p>
    <w:p w:rsidRPr="00F27368" w:rsidR="00184CCF" w:rsidP="00F30234" w:rsidRDefault="00FA287E" w14:paraId="67A9C411" w14:textId="77777777">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Pr="00F27368" w:rsidR="00A27764">
        <w:rPr>
          <w:rFonts w:asciiTheme="majorHAnsi" w:hAnsiTheme="majorHAnsi"/>
        </w:rPr>
        <w:t> příloze </w:t>
      </w:r>
      <w:r w:rsidRPr="00F27368">
        <w:rPr>
          <w:rFonts w:asciiTheme="majorHAnsi" w:hAnsiTheme="majorHAnsi"/>
        </w:rPr>
        <w:t>č.</w:t>
      </w:r>
      <w:r w:rsidRPr="00F27368" w:rsidR="00B24712">
        <w:rPr>
          <w:rFonts w:asciiTheme="majorHAnsi" w:hAnsiTheme="majorHAnsi"/>
        </w:rPr>
        <w:t> 2</w:t>
      </w:r>
      <w:r w:rsidRPr="00F27368" w:rsidR="00286F03">
        <w:rPr>
          <w:rFonts w:asciiTheme="majorHAnsi" w:hAnsiTheme="majorHAnsi"/>
        </w:rPr>
        <w:t xml:space="preserve"> této smlouvy</w:t>
      </w:r>
      <w:r w:rsidRPr="00F27368" w:rsidR="00B52DAA">
        <w:rPr>
          <w:rFonts w:asciiTheme="majorHAnsi" w:hAnsiTheme="majorHAnsi"/>
        </w:rPr>
        <w:t>;</w:t>
      </w:r>
    </w:p>
    <w:p w:rsidRPr="00F27368" w:rsidR="00184CCF" w:rsidP="00F30234" w:rsidRDefault="00CB1386" w14:paraId="76D3BE80" w14:textId="77777777">
      <w:pPr>
        <w:pStyle w:val="Nadpis5"/>
        <w:numPr>
          <w:ilvl w:val="0"/>
          <w:numId w:val="32"/>
        </w:numPr>
        <w:ind w:left="964" w:hanging="567"/>
        <w:rPr>
          <w:rFonts w:asciiTheme="majorHAnsi" w:hAnsiTheme="majorHAnsi"/>
        </w:rPr>
      </w:pPr>
      <w:r w:rsidRPr="00F27368">
        <w:rPr>
          <w:rFonts w:asciiTheme="majorHAnsi" w:hAnsiTheme="majorHAnsi"/>
          <w:b/>
        </w:rPr>
        <w:t>„</w:t>
      </w:r>
      <w:r w:rsidRPr="00F27368" w:rsidR="00502E44">
        <w:rPr>
          <w:rFonts w:asciiTheme="majorHAnsi" w:hAnsiTheme="majorHAnsi"/>
          <w:b/>
        </w:rPr>
        <w:t>zákon o DPH“</w:t>
      </w:r>
      <w:r w:rsidRPr="00F27368" w:rsidR="00502E44">
        <w:rPr>
          <w:rFonts w:asciiTheme="majorHAnsi" w:hAnsiTheme="majorHAnsi"/>
        </w:rPr>
        <w:t xml:space="preserve"> znam</w:t>
      </w:r>
      <w:r w:rsidRPr="00F27368" w:rsidR="008273DE">
        <w:rPr>
          <w:rFonts w:asciiTheme="majorHAnsi" w:hAnsiTheme="majorHAnsi"/>
        </w:rPr>
        <w:t>e</w:t>
      </w:r>
      <w:r w:rsidRPr="00F27368" w:rsidR="00502E44">
        <w:rPr>
          <w:rFonts w:asciiTheme="majorHAnsi" w:hAnsiTheme="majorHAnsi"/>
        </w:rPr>
        <w:t>n</w:t>
      </w:r>
      <w:r w:rsidRPr="00F27368" w:rsidR="008273DE">
        <w:rPr>
          <w:rFonts w:asciiTheme="majorHAnsi" w:hAnsiTheme="majorHAnsi"/>
        </w:rPr>
        <w:t>á</w:t>
      </w:r>
      <w:r w:rsidRPr="00F27368" w:rsidR="00502E44">
        <w:rPr>
          <w:rFonts w:asciiTheme="majorHAnsi" w:hAnsiTheme="majorHAnsi"/>
        </w:rPr>
        <w:t xml:space="preserve"> zákon</w:t>
      </w:r>
      <w:r w:rsidRPr="00F27368" w:rsidR="008273DE">
        <w:rPr>
          <w:rFonts w:asciiTheme="majorHAnsi" w:hAnsiTheme="majorHAnsi"/>
        </w:rPr>
        <w:t xml:space="preserve"> č. 235/2004 Sb., </w:t>
      </w:r>
      <w:r w:rsidRPr="00F27368" w:rsidR="00502E44">
        <w:rPr>
          <w:rFonts w:asciiTheme="majorHAnsi" w:hAnsiTheme="majorHAnsi"/>
        </w:rPr>
        <w:t>o dani z přidané hodnoty, v platném znění, nebo jiný právní předpis případně v budoucnu nahrazující tento zákon a stanovující daň z přidané hodnoty</w:t>
      </w:r>
      <w:r w:rsidRPr="00F27368" w:rsidR="00C077DA">
        <w:rPr>
          <w:rFonts w:asciiTheme="majorHAnsi" w:hAnsiTheme="majorHAnsi"/>
        </w:rPr>
        <w:t>;</w:t>
      </w:r>
      <w:r w:rsidRPr="00F27368" w:rsidR="007442A7">
        <w:rPr>
          <w:rFonts w:asciiTheme="majorHAnsi" w:hAnsiTheme="majorHAnsi"/>
        </w:rPr>
        <w:t xml:space="preserve"> </w:t>
      </w:r>
    </w:p>
    <w:p w:rsidRPr="00F27368" w:rsidR="00184CCF" w:rsidP="00F30234" w:rsidRDefault="00B36FE1" w14:paraId="34403E25" w14:textId="77777777">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Pr="00F27368" w:rsidR="00EF6F3D">
        <w:rPr>
          <w:rFonts w:asciiTheme="majorHAnsi" w:hAnsiTheme="majorHAnsi"/>
          <w:b/>
        </w:rPr>
        <w:t xml:space="preserve"> </w:t>
      </w:r>
      <w:r w:rsidRPr="00F27368" w:rsidR="00EF6F3D">
        <w:rPr>
          <w:rFonts w:asciiTheme="majorHAnsi" w:hAnsiTheme="majorHAnsi"/>
        </w:rPr>
        <w:t>znamená zákon č. 406/2000 Sb.,</w:t>
      </w:r>
      <w:r w:rsidRPr="00F27368" w:rsidR="004B4CAD">
        <w:rPr>
          <w:rFonts w:asciiTheme="majorHAnsi" w:hAnsiTheme="majorHAnsi"/>
        </w:rPr>
        <w:t xml:space="preserve"> o hospodaření energií</w:t>
      </w:r>
      <w:r w:rsidRPr="00F27368" w:rsidR="003452DF">
        <w:rPr>
          <w:rFonts w:asciiTheme="majorHAnsi" w:hAnsiTheme="majorHAnsi"/>
        </w:rPr>
        <w:t xml:space="preserve">, v platném znění, nebo jiný právní předpis případně v budoucnu nahrazující tento zákon a </w:t>
      </w:r>
      <w:r w:rsidRPr="00F27368" w:rsidR="008B45CC">
        <w:rPr>
          <w:rFonts w:asciiTheme="majorHAnsi" w:hAnsiTheme="majorHAnsi"/>
        </w:rPr>
        <w:t>upravující po</w:t>
      </w:r>
      <w:r w:rsidRPr="00F27368" w:rsidR="009A549B">
        <w:rPr>
          <w:rFonts w:asciiTheme="majorHAnsi" w:hAnsiTheme="majorHAnsi"/>
        </w:rPr>
        <w:t>skytování energetických služeb;</w:t>
      </w:r>
    </w:p>
    <w:p w:rsidRPr="00F27368" w:rsidR="008D23E4" w:rsidP="00F30234" w:rsidRDefault="008D23E4" w14:paraId="1F9CDED8" w14:textId="77777777">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rsidRPr="00F27368" w:rsidR="00705B97" w:rsidP="00F30234" w:rsidRDefault="005D526E" w14:paraId="601DD04B" w14:textId="20A12D32">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_Ref330840789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9.1</w:t>
      </w:r>
      <w:r w:rsidRPr="00F27368" w:rsidR="00B40838">
        <w:rPr>
          <w:rFonts w:asciiTheme="majorHAnsi" w:hAnsiTheme="majorHAnsi"/>
        </w:rPr>
        <w:fldChar w:fldCharType="end"/>
      </w:r>
      <w:r w:rsidRPr="00F27368" w:rsidR="008D038B">
        <w:rPr>
          <w:rFonts w:asciiTheme="majorHAnsi" w:hAnsiTheme="majorHAnsi"/>
        </w:rPr>
        <w:t>;</w:t>
      </w:r>
    </w:p>
    <w:p w:rsidRPr="00F27368" w:rsidR="00705B97" w:rsidP="00F30234" w:rsidRDefault="000E20C3" w14:paraId="72CCC68D" w14:textId="5D23489A">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_Ref330840821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22.1</w:t>
      </w:r>
      <w:r w:rsidRPr="00F27368" w:rsidR="00B40838">
        <w:rPr>
          <w:rFonts w:asciiTheme="majorHAnsi" w:hAnsiTheme="majorHAnsi"/>
        </w:rPr>
        <w:fldChar w:fldCharType="end"/>
      </w:r>
      <w:r w:rsidRPr="00F27368">
        <w:rPr>
          <w:rFonts w:asciiTheme="majorHAnsi" w:hAnsiTheme="majorHAnsi"/>
        </w:rPr>
        <w:t>;</w:t>
      </w:r>
    </w:p>
    <w:p w:rsidRPr="00F27368" w:rsidR="00705B97" w:rsidP="00F30234" w:rsidRDefault="000E20C3" w14:paraId="34EA1259" w14:textId="3286631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_Ref152309206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16</w:t>
      </w:r>
      <w:r w:rsidRPr="00F27368" w:rsidR="00B40838">
        <w:rPr>
          <w:rFonts w:asciiTheme="majorHAnsi" w:hAnsiTheme="majorHAnsi"/>
        </w:rPr>
        <w:fldChar w:fldCharType="end"/>
      </w:r>
      <w:r w:rsidRPr="00F27368">
        <w:rPr>
          <w:rFonts w:asciiTheme="majorHAnsi" w:hAnsiTheme="majorHAnsi"/>
        </w:rPr>
        <w:t>;</w:t>
      </w:r>
    </w:p>
    <w:p w:rsidRPr="00F27368" w:rsidR="00705B97" w:rsidP="00F30234" w:rsidRDefault="00EA6B47" w14:paraId="12CEB561" w14:textId="08C61771">
      <w:pPr>
        <w:pStyle w:val="Nadpis5"/>
        <w:numPr>
          <w:ilvl w:val="0"/>
          <w:numId w:val="32"/>
        </w:numPr>
        <w:ind w:left="993" w:hanging="567"/>
        <w:rPr>
          <w:rFonts w:asciiTheme="majorHAnsi" w:hAnsiTheme="majorHAnsi"/>
        </w:rPr>
      </w:pPr>
      <w:r w:rsidRPr="00F27368">
        <w:rPr>
          <w:rFonts w:asciiTheme="majorHAnsi" w:hAnsiTheme="majorHAnsi"/>
          <w:b/>
        </w:rPr>
        <w:t xml:space="preserve">„změna okolností“ </w:t>
      </w:r>
      <w:r w:rsidRPr="00F27368">
        <w:rPr>
          <w:rFonts w:asciiTheme="majorHAnsi" w:hAnsiTheme="majorHAnsi"/>
        </w:rPr>
        <w:t>má význam uvedený v </w:t>
      </w:r>
      <w:r w:rsidRPr="00F27368" w:rsidR="00B40838">
        <w:rPr>
          <w:rFonts w:asciiTheme="majorHAnsi" w:hAnsiTheme="majorHAnsi"/>
        </w:rPr>
        <w:fldChar w:fldCharType="begin"/>
      </w:r>
      <w:r w:rsidRPr="00F27368" w:rsidR="00B40838">
        <w:rPr>
          <w:rFonts w:asciiTheme="majorHAnsi" w:hAnsiTheme="majorHAnsi"/>
        </w:rPr>
        <w:instrText xml:space="preserve"> REF _Ref330840857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14.1</w:t>
      </w:r>
      <w:r w:rsidRPr="00F27368" w:rsidR="00B40838">
        <w:rPr>
          <w:rFonts w:asciiTheme="majorHAnsi" w:hAnsiTheme="majorHAnsi"/>
        </w:rPr>
        <w:fldChar w:fldCharType="end"/>
      </w:r>
      <w:r w:rsidRPr="00F27368" w:rsidR="00315383">
        <w:rPr>
          <w:rFonts w:asciiTheme="majorHAnsi" w:hAnsiTheme="majorHAnsi"/>
        </w:rPr>
        <w:t>;</w:t>
      </w:r>
    </w:p>
    <w:p w:rsidRPr="005A7D12" w:rsidR="00705B97" w:rsidP="00F30234" w:rsidRDefault="00FC560D" w14:paraId="1F1103EF" w14:textId="45389917">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Pr="005A7D12" w:rsidR="00315383">
        <w:rPr>
          <w:rFonts w:asciiTheme="majorHAnsi" w:hAnsiTheme="majorHAnsi"/>
        </w:rPr>
        <w:t>;</w:t>
      </w:r>
    </w:p>
    <w:p w:rsidRPr="00F27368" w:rsidR="00705B97" w:rsidP="00F30234" w:rsidRDefault="00FC560D" w14:paraId="6AD0BC6A" w14:textId="77777777">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rsidRPr="00F27368" w:rsidR="00705B97" w:rsidP="00F30234" w:rsidRDefault="00705B97" w14:paraId="64D9317B" w14:textId="6EF206A0">
      <w:pPr>
        <w:pStyle w:val="Nadpis5"/>
        <w:numPr>
          <w:ilvl w:val="0"/>
          <w:numId w:val="32"/>
        </w:numPr>
        <w:ind w:left="993" w:hanging="567"/>
        <w:rPr>
          <w:rFonts w:asciiTheme="majorHAnsi" w:hAnsiTheme="majorHAnsi"/>
        </w:rPr>
      </w:pPr>
      <w:r w:rsidRPr="00F27368">
        <w:rPr>
          <w:rFonts w:asciiTheme="majorHAnsi" w:hAnsiTheme="majorHAnsi"/>
          <w:b/>
        </w:rPr>
        <w:t>„</w:t>
      </w:r>
      <w:r w:rsidRPr="00F27368" w:rsidR="00A004DA">
        <w:rPr>
          <w:rFonts w:asciiTheme="majorHAnsi" w:hAnsiTheme="majorHAnsi"/>
          <w:b/>
        </w:rPr>
        <w:t>Z</w:t>
      </w:r>
      <w:r w:rsidRPr="00F27368" w:rsidR="006B1C59">
        <w:rPr>
          <w:rFonts w:asciiTheme="majorHAnsi" w:hAnsiTheme="majorHAnsi"/>
          <w:b/>
        </w:rPr>
        <w:t>Z</w:t>
      </w:r>
      <w:r w:rsidRPr="00F27368" w:rsidR="00A004DA">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Pr="00F27368" w:rsidR="006B1C59">
        <w:rPr>
          <w:rFonts w:asciiTheme="majorHAnsi" w:hAnsiTheme="majorHAnsi"/>
        </w:rPr>
        <w:t>134/201</w:t>
      </w:r>
      <w:r w:rsidRPr="00F27368" w:rsidR="00B52DAA">
        <w:rPr>
          <w:rFonts w:asciiTheme="majorHAnsi" w:hAnsiTheme="majorHAnsi"/>
        </w:rPr>
        <w:t>6</w:t>
      </w:r>
      <w:r w:rsidRPr="00F27368">
        <w:rPr>
          <w:rFonts w:asciiTheme="majorHAnsi" w:hAnsiTheme="majorHAnsi"/>
        </w:rPr>
        <w:t xml:space="preserve"> Sb., </w:t>
      </w:r>
      <w:r w:rsidRPr="00F27368" w:rsidR="006B1C59">
        <w:rPr>
          <w:rFonts w:asciiTheme="majorHAnsi" w:hAnsiTheme="majorHAnsi"/>
        </w:rPr>
        <w:t xml:space="preserve">o zadávání </w:t>
      </w:r>
      <w:r w:rsidRPr="00F27368">
        <w:rPr>
          <w:rFonts w:asciiTheme="majorHAnsi" w:hAnsiTheme="majorHAnsi"/>
        </w:rPr>
        <w:t xml:space="preserve">veřejných </w:t>
      </w:r>
      <w:r w:rsidRPr="00F27368" w:rsidR="006B1C59">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Pr="00E70359" w:rsidR="00E70359">
        <w:t xml:space="preserve"> </w:t>
      </w:r>
      <w:r w:rsidRPr="00E70359" w:rsidR="00E70359">
        <w:rPr>
          <w:rFonts w:asciiTheme="majorHAnsi" w:hAnsiTheme="majorHAnsi"/>
        </w:rPr>
        <w:t>pozdějších předpisů</w:t>
      </w:r>
      <w:r w:rsidRPr="00F27368" w:rsidR="00B647D8">
        <w:rPr>
          <w:rFonts w:asciiTheme="majorHAnsi" w:hAnsiTheme="majorHAnsi"/>
        </w:rPr>
        <w:t xml:space="preserve">. </w:t>
      </w:r>
    </w:p>
    <w:p w:rsidRPr="00F27368" w:rsidR="00F81353" w:rsidRDefault="00F81353" w14:paraId="7B4C2900" w14:textId="77777777">
      <w:pPr>
        <w:pStyle w:val="Nadpis1"/>
        <w:rPr>
          <w:rFonts w:asciiTheme="majorHAnsi" w:hAnsiTheme="majorHAnsi"/>
          <w:szCs w:val="24"/>
        </w:rPr>
      </w:pPr>
      <w:r w:rsidRPr="00F27368">
        <w:rPr>
          <w:rFonts w:asciiTheme="majorHAnsi" w:hAnsiTheme="majorHAnsi"/>
          <w:b w:val="0"/>
          <w:sz w:val="22"/>
          <w:szCs w:val="22"/>
        </w:rPr>
        <w:br/>
      </w:r>
      <w:bookmarkStart w:name="_Toc326522958" w:id="8"/>
      <w:r w:rsidRPr="00F27368">
        <w:rPr>
          <w:rFonts w:asciiTheme="majorHAnsi" w:hAnsiTheme="majorHAnsi"/>
          <w:szCs w:val="24"/>
        </w:rPr>
        <w:t>Účel smlouvy</w:t>
      </w:r>
      <w:bookmarkEnd w:id="8"/>
    </w:p>
    <w:p w:rsidRPr="00F27368" w:rsidR="008036CF" w:rsidP="00957080" w:rsidRDefault="009625CE" w14:paraId="33CDE5BA" w14:textId="5D8BB6BC">
      <w:pPr>
        <w:pStyle w:val="Nadpis2"/>
        <w:rPr>
          <w:rFonts w:asciiTheme="majorHAnsi" w:hAnsiTheme="majorHAnsi"/>
          <w:i/>
        </w:rPr>
      </w:pPr>
      <w:bookmarkStart w:name="_Ref337650906" w:id="9"/>
      <w:r w:rsidRPr="00F27368">
        <w:rPr>
          <w:rFonts w:asciiTheme="majorHAnsi" w:hAnsiTheme="majorHAnsi"/>
        </w:rPr>
        <w:t xml:space="preserve">Účelem této smlouvy je stanovení základních práv a povinností smluvních stran pro naplnění projektového cíle, kterým je </w:t>
      </w:r>
      <w:r w:rsidRPr="00F27368" w:rsidR="008F24D2">
        <w:rPr>
          <w:rFonts w:asciiTheme="majorHAnsi" w:hAnsiTheme="majorHAnsi"/>
        </w:rPr>
        <w:t>dosažení</w:t>
      </w:r>
      <w:r w:rsidRPr="00F27368" w:rsidR="009E145F">
        <w:rPr>
          <w:rFonts w:asciiTheme="majorHAnsi" w:hAnsiTheme="majorHAnsi"/>
        </w:rPr>
        <w:t xml:space="preserve"> zvýšení energetické účinnosti a snížení provozních nákladů v objektech Klienta prostřednictvím realizace</w:t>
      </w:r>
      <w:r w:rsidRPr="00F27368" w:rsidR="00593C79">
        <w:rPr>
          <w:rFonts w:asciiTheme="majorHAnsi" w:hAnsiTheme="majorHAnsi"/>
        </w:rPr>
        <w:t xml:space="preserve"> e</w:t>
      </w:r>
      <w:r w:rsidRPr="00F27368" w:rsidR="00EE112A">
        <w:rPr>
          <w:rFonts w:asciiTheme="majorHAnsi" w:hAnsiTheme="majorHAnsi"/>
        </w:rPr>
        <w:t>nergetických služeb se zaručeným výsledkem</w:t>
      </w:r>
      <w:r w:rsidRPr="00F27368" w:rsidR="00A84F0F">
        <w:rPr>
          <w:rFonts w:asciiTheme="majorHAnsi" w:hAnsiTheme="majorHAnsi"/>
        </w:rPr>
        <w:t xml:space="preserve"> dle § 10e</w:t>
      </w:r>
      <w:r w:rsidRPr="00F27368" w:rsidR="00AF63C7">
        <w:rPr>
          <w:rFonts w:asciiTheme="majorHAnsi" w:hAnsiTheme="majorHAnsi"/>
        </w:rPr>
        <w:t xml:space="preserve"> </w:t>
      </w:r>
      <w:r w:rsidRPr="008B0C60" w:rsidR="008B0C60">
        <w:rPr>
          <w:rFonts w:asciiTheme="majorHAnsi" w:hAnsiTheme="majorHAnsi"/>
        </w:rPr>
        <w:t xml:space="preserve">odst. 4 </w:t>
      </w:r>
      <w:r w:rsidRPr="00F27368" w:rsidR="00A84F0F">
        <w:rPr>
          <w:rFonts w:asciiTheme="majorHAnsi" w:hAnsiTheme="majorHAnsi"/>
        </w:rPr>
        <w:t>zákona o hospodaření energií</w:t>
      </w:r>
      <w:r w:rsidRPr="00F27368" w:rsidR="00435709">
        <w:rPr>
          <w:rFonts w:asciiTheme="majorHAnsi" w:hAnsiTheme="majorHAnsi"/>
        </w:rPr>
        <w:t xml:space="preserve"> spočívajících</w:t>
      </w:r>
      <w:r w:rsidRPr="00F27368" w:rsidR="00335A02">
        <w:rPr>
          <w:rFonts w:asciiTheme="majorHAnsi" w:hAnsiTheme="majorHAnsi"/>
        </w:rPr>
        <w:t>:</w:t>
      </w:r>
      <w:bookmarkEnd w:id="9"/>
    </w:p>
    <w:p w:rsidRPr="00F27368" w:rsidR="00184CCF" w:rsidP="00F30234" w:rsidRDefault="0045515F" w14:paraId="7CF2ECCE" w14:textId="77777777">
      <w:pPr>
        <w:pStyle w:val="Nadpis5"/>
        <w:numPr>
          <w:ilvl w:val="0"/>
          <w:numId w:val="10"/>
        </w:numPr>
        <w:ind w:left="964" w:hanging="567"/>
        <w:rPr>
          <w:rFonts w:asciiTheme="majorHAnsi" w:hAnsiTheme="majorHAnsi"/>
        </w:rPr>
      </w:pPr>
      <w:r w:rsidRPr="00F27368">
        <w:rPr>
          <w:rFonts w:asciiTheme="majorHAnsi" w:hAnsiTheme="majorHAnsi"/>
        </w:rPr>
        <w:t xml:space="preserve">v </w:t>
      </w:r>
      <w:r w:rsidRPr="00F27368" w:rsidR="009C2B72">
        <w:rPr>
          <w:rFonts w:asciiTheme="majorHAnsi" w:hAnsiTheme="majorHAnsi"/>
        </w:rPr>
        <w:t>realizaci předběžných činností;</w:t>
      </w:r>
    </w:p>
    <w:p w:rsidRPr="00F27368" w:rsidR="00807584" w:rsidP="007E4ACE" w:rsidRDefault="007943E1" w14:paraId="0E738BAE" w14:textId="77777777">
      <w:pPr>
        <w:pStyle w:val="Nadpis5"/>
        <w:ind w:left="964" w:hanging="567"/>
        <w:rPr>
          <w:rFonts w:asciiTheme="majorHAnsi" w:hAnsiTheme="majorHAnsi"/>
        </w:rPr>
      </w:pPr>
      <w:r w:rsidRPr="00F27368">
        <w:rPr>
          <w:rFonts w:asciiTheme="majorHAnsi" w:hAnsiTheme="majorHAnsi"/>
        </w:rPr>
        <w:t xml:space="preserve">na nich navazující </w:t>
      </w:r>
      <w:r w:rsidRPr="00F27368" w:rsidR="0045515F">
        <w:rPr>
          <w:rFonts w:asciiTheme="majorHAnsi" w:hAnsiTheme="majorHAnsi"/>
        </w:rPr>
        <w:t xml:space="preserve">realizaci </w:t>
      </w:r>
      <w:r w:rsidRPr="00F27368" w:rsidR="00A43768">
        <w:rPr>
          <w:rFonts w:asciiTheme="majorHAnsi" w:hAnsiTheme="majorHAnsi"/>
        </w:rPr>
        <w:t>základních opatření</w:t>
      </w:r>
      <w:r w:rsidRPr="00F27368" w:rsidR="00E85B23">
        <w:rPr>
          <w:rFonts w:asciiTheme="majorHAnsi" w:hAnsiTheme="majorHAnsi"/>
        </w:rPr>
        <w:t>;</w:t>
      </w:r>
    </w:p>
    <w:p w:rsidRPr="00F27368" w:rsidR="00A84F0F" w:rsidP="00A84F0F" w:rsidRDefault="00705B97" w14:paraId="01C25AF8" w14:textId="77777777">
      <w:pPr>
        <w:pStyle w:val="Nadpis5"/>
        <w:ind w:left="964" w:hanging="567"/>
        <w:rPr>
          <w:rFonts w:asciiTheme="majorHAnsi" w:hAnsiTheme="majorHAnsi"/>
        </w:rPr>
      </w:pPr>
      <w:r w:rsidRPr="00F27368">
        <w:rPr>
          <w:rFonts w:asciiTheme="majorHAnsi" w:hAnsiTheme="majorHAnsi"/>
        </w:rPr>
        <w:t xml:space="preserve">poskytování energetického managementu v </w:t>
      </w:r>
      <w:r w:rsidRPr="00F27368" w:rsidR="00A84F0F">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Pr="00F27368" w:rsidR="00A84F0F">
        <w:rPr>
          <w:rFonts w:asciiTheme="majorHAnsi" w:hAnsiTheme="majorHAnsi"/>
        </w:rPr>
        <w:t xml:space="preserve"> </w:t>
      </w:r>
    </w:p>
    <w:p w:rsidRPr="00F27368" w:rsidR="007E4CBE" w:rsidP="00A84F0F" w:rsidRDefault="00A84F0F" w14:paraId="18289DE2" w14:textId="77777777">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rsidRPr="00F27368" w:rsidR="00205D64" w:rsidP="00957080" w:rsidRDefault="00593C79" w14:paraId="693DAD03" w14:textId="5957F50C">
      <w:pPr>
        <w:pStyle w:val="Nadpis2"/>
        <w:numPr>
          <w:ilvl w:val="0"/>
          <w:numId w:val="0"/>
        </w:numPr>
        <w:ind w:left="397"/>
        <w:rPr>
          <w:rFonts w:asciiTheme="majorHAnsi" w:hAnsiTheme="majorHAnsi"/>
        </w:rPr>
      </w:pPr>
      <w:r w:rsidRPr="00F27368">
        <w:rPr>
          <w:rFonts w:asciiTheme="majorHAnsi" w:hAnsiTheme="majorHAnsi"/>
        </w:rPr>
        <w:t>a to vše</w:t>
      </w:r>
      <w:r w:rsidRPr="00F27368" w:rsidR="00556EB0">
        <w:rPr>
          <w:rFonts w:asciiTheme="majorHAnsi" w:hAnsiTheme="majorHAnsi"/>
        </w:rPr>
        <w:t xml:space="preserve"> </w:t>
      </w:r>
      <w:r w:rsidRPr="00F27368" w:rsidR="007075B9">
        <w:rPr>
          <w:rFonts w:asciiTheme="majorHAnsi" w:hAnsiTheme="majorHAnsi"/>
        </w:rPr>
        <w:t>po dobu trv</w:t>
      </w:r>
      <w:r w:rsidRPr="00F27368" w:rsidR="005F25DE">
        <w:rPr>
          <w:rFonts w:asciiTheme="majorHAnsi" w:hAnsiTheme="majorHAnsi"/>
        </w:rPr>
        <w:t>á</w:t>
      </w:r>
      <w:r w:rsidRPr="00F27368" w:rsidR="007075B9">
        <w:rPr>
          <w:rFonts w:asciiTheme="majorHAnsi" w:hAnsiTheme="majorHAnsi"/>
        </w:rPr>
        <w:t xml:space="preserve">ní smlouvy </w:t>
      </w:r>
      <w:r w:rsidRPr="00F27368" w:rsidR="00556EB0">
        <w:rPr>
          <w:rFonts w:asciiTheme="majorHAnsi" w:hAnsiTheme="majorHAnsi"/>
        </w:rPr>
        <w:t>v rozsahu a</w:t>
      </w:r>
      <w:r w:rsidRPr="00F27368">
        <w:rPr>
          <w:rFonts w:asciiTheme="majorHAnsi" w:hAnsiTheme="majorHAnsi"/>
        </w:rPr>
        <w:t xml:space="preserve"> za podmínek </w:t>
      </w:r>
      <w:r w:rsidRPr="00F27368" w:rsidR="00EE112A">
        <w:rPr>
          <w:rFonts w:asciiTheme="majorHAnsi" w:hAnsiTheme="majorHAnsi"/>
        </w:rPr>
        <w:t xml:space="preserve">specifikovaných v této </w:t>
      </w:r>
      <w:r w:rsidRPr="00F27368" w:rsidR="00B44065">
        <w:rPr>
          <w:rFonts w:asciiTheme="majorHAnsi" w:hAnsiTheme="majorHAnsi"/>
        </w:rPr>
        <w:t>smlouvě</w:t>
      </w:r>
      <w:r w:rsidRPr="00F27368" w:rsidR="00555187">
        <w:rPr>
          <w:rFonts w:asciiTheme="majorHAnsi" w:hAnsiTheme="majorHAnsi"/>
        </w:rPr>
        <w:t xml:space="preserve"> </w:t>
      </w:r>
      <w:r w:rsidRPr="00F27368" w:rsidR="00205D64">
        <w:rPr>
          <w:rFonts w:asciiTheme="majorHAnsi" w:hAnsiTheme="majorHAnsi"/>
        </w:rPr>
        <w:t xml:space="preserve">(dále souhrnně též jako </w:t>
      </w:r>
      <w:r w:rsidRPr="00F27368" w:rsidR="00205D64">
        <w:rPr>
          <w:rFonts w:asciiTheme="majorHAnsi" w:hAnsiTheme="majorHAnsi"/>
          <w:b/>
        </w:rPr>
        <w:t>„</w:t>
      </w:r>
      <w:r w:rsidR="00DD22C6">
        <w:rPr>
          <w:rFonts w:asciiTheme="majorHAnsi" w:hAnsiTheme="majorHAnsi"/>
          <w:b/>
        </w:rPr>
        <w:t>akce</w:t>
      </w:r>
      <w:r w:rsidRPr="00F27368" w:rsidR="00205D64">
        <w:rPr>
          <w:rFonts w:asciiTheme="majorHAnsi" w:hAnsiTheme="majorHAnsi"/>
          <w:b/>
        </w:rPr>
        <w:t>“</w:t>
      </w:r>
      <w:r w:rsidRPr="00F27368" w:rsidR="00205D64">
        <w:rPr>
          <w:rFonts w:asciiTheme="majorHAnsi" w:hAnsiTheme="majorHAnsi"/>
        </w:rPr>
        <w:t>).</w:t>
      </w:r>
    </w:p>
    <w:p w:rsidRPr="00F27368" w:rsidR="00F81353" w:rsidRDefault="00F81353" w14:paraId="7E23289F" w14:textId="77777777">
      <w:pPr>
        <w:pStyle w:val="Nadpis1"/>
        <w:rPr>
          <w:rFonts w:asciiTheme="majorHAnsi" w:hAnsiTheme="majorHAnsi"/>
          <w:szCs w:val="24"/>
        </w:rPr>
      </w:pPr>
      <w:r w:rsidRPr="00F27368">
        <w:rPr>
          <w:rFonts w:asciiTheme="majorHAnsi" w:hAnsiTheme="majorHAnsi"/>
          <w:b w:val="0"/>
        </w:rPr>
        <w:br/>
      </w:r>
      <w:bookmarkStart w:name="_Toc326522959" w:id="10"/>
      <w:r w:rsidRPr="00F27368">
        <w:rPr>
          <w:rFonts w:asciiTheme="majorHAnsi" w:hAnsiTheme="majorHAnsi"/>
          <w:szCs w:val="24"/>
        </w:rPr>
        <w:t>Předmět smlouvy</w:t>
      </w:r>
      <w:bookmarkEnd w:id="10"/>
    </w:p>
    <w:p w:rsidRPr="00F27368" w:rsidR="00705B97" w:rsidP="00705B97" w:rsidRDefault="00705B97" w14:paraId="25DA687B" w14:textId="1104167E">
      <w:pPr>
        <w:pStyle w:val="Nadpis2"/>
        <w:ind w:left="397" w:hanging="397"/>
        <w:rPr>
          <w:rFonts w:asciiTheme="majorHAnsi" w:hAnsiTheme="majorHAnsi"/>
        </w:rPr>
      </w:pPr>
      <w:bookmarkStart w:name="_Předmětem_Smlouvy_je_závazek_Zhotov" w:id="11"/>
      <w:bookmarkEnd w:id="11"/>
      <w:r w:rsidRPr="00F27368">
        <w:rPr>
          <w:rFonts w:asciiTheme="majorHAnsi" w:hAnsiTheme="majorHAnsi"/>
        </w:rPr>
        <w:t xml:space="preserve">ESCO se zavazuje </w:t>
      </w:r>
      <w:r w:rsidRPr="00F27368" w:rsidR="00EE1132">
        <w:rPr>
          <w:rFonts w:asciiTheme="majorHAnsi" w:hAnsiTheme="majorHAnsi"/>
        </w:rPr>
        <w:t xml:space="preserve">provést </w:t>
      </w:r>
      <w:r w:rsidR="00DD22C6">
        <w:rPr>
          <w:rFonts w:asciiTheme="majorHAnsi" w:hAnsiTheme="majorHAnsi"/>
        </w:rPr>
        <w:t>akci</w:t>
      </w:r>
      <w:r w:rsidRPr="00F27368" w:rsidR="00DD22C6">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Pr="00F27368" w:rsidR="00EE1132">
        <w:rPr>
          <w:rFonts w:asciiTheme="majorHAnsi" w:hAnsiTheme="majorHAnsi"/>
        </w:rPr>
        <w:t>s tím, že se Klient zavazuje z</w:t>
      </w:r>
      <w:r w:rsidR="00CC04F9">
        <w:rPr>
          <w:rFonts w:asciiTheme="majorHAnsi" w:hAnsiTheme="majorHAnsi"/>
        </w:rPr>
        <w:t>a</w:t>
      </w:r>
      <w:r w:rsidRPr="00F27368" w:rsidR="00EE1132">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rsidRPr="00F27368" w:rsidR="00705B97" w:rsidP="00705B97" w:rsidRDefault="00705B97" w14:paraId="46E6EEF4" w14:textId="4F98E887">
      <w:pPr>
        <w:pStyle w:val="Nadpis2"/>
        <w:ind w:left="397" w:hanging="397"/>
        <w:rPr>
          <w:rFonts w:asciiTheme="majorHAnsi" w:hAnsiTheme="majorHAnsi"/>
        </w:rPr>
      </w:pPr>
      <w:r w:rsidRPr="00F27368">
        <w:rPr>
          <w:rFonts w:asciiTheme="majorHAnsi" w:hAnsiTheme="majorHAnsi"/>
        </w:rPr>
        <w:t xml:space="preserve">Realizace </w:t>
      </w:r>
      <w:r w:rsidR="00CE06AF">
        <w:rPr>
          <w:rFonts w:asciiTheme="majorHAnsi" w:hAnsiTheme="majorHAnsi"/>
        </w:rPr>
        <w:t>akce</w:t>
      </w:r>
      <w:r w:rsidRPr="00F27368" w:rsidR="00CE06AF">
        <w:rPr>
          <w:rFonts w:asciiTheme="majorHAnsi" w:hAnsiTheme="majorHAnsi"/>
        </w:rPr>
        <w:t xml:space="preserve"> </w:t>
      </w:r>
      <w:r w:rsidRPr="00F27368" w:rsidR="00EE1132">
        <w:rPr>
          <w:rFonts w:asciiTheme="majorHAnsi" w:hAnsiTheme="majorHAnsi"/>
        </w:rPr>
        <w:t>bude provedena v následujících etapách</w:t>
      </w:r>
      <w:r w:rsidRPr="00F27368">
        <w:rPr>
          <w:rFonts w:asciiTheme="majorHAnsi" w:hAnsiTheme="majorHAnsi"/>
        </w:rPr>
        <w:t>:</w:t>
      </w:r>
    </w:p>
    <w:p w:rsidRPr="00F27368" w:rsidR="00EE1132" w:rsidP="00F30234" w:rsidRDefault="00705B97" w14:paraId="2469F04B" w14:textId="77777777">
      <w:pPr>
        <w:pStyle w:val="Nadpis5"/>
        <w:numPr>
          <w:ilvl w:val="0"/>
          <w:numId w:val="11"/>
        </w:numPr>
        <w:ind w:left="964" w:hanging="567"/>
        <w:rPr>
          <w:rFonts w:asciiTheme="majorHAnsi" w:hAnsiTheme="majorHAnsi"/>
        </w:rPr>
      </w:pPr>
      <w:r w:rsidRPr="00F27368">
        <w:rPr>
          <w:rFonts w:asciiTheme="majorHAnsi" w:hAnsiTheme="majorHAnsi"/>
        </w:rPr>
        <w:t>I</w:t>
      </w:r>
      <w:r w:rsidRPr="00F27368" w:rsidR="00EE1132">
        <w:rPr>
          <w:rFonts w:asciiTheme="majorHAnsi" w:hAnsiTheme="majorHAnsi"/>
        </w:rPr>
        <w:t>. etapa:</w:t>
      </w:r>
      <w:r w:rsidRPr="00F27368">
        <w:rPr>
          <w:rFonts w:asciiTheme="majorHAnsi" w:hAnsiTheme="majorHAnsi"/>
        </w:rPr>
        <w:t xml:space="preserve"> předběžné činnosti (ověření stavu využití energií v objektech</w:t>
      </w:r>
      <w:r w:rsidRPr="00F27368" w:rsidR="00EE1132">
        <w:rPr>
          <w:rFonts w:asciiTheme="majorHAnsi" w:hAnsiTheme="majorHAnsi"/>
        </w:rPr>
        <w:t>) – (</w:t>
      </w:r>
      <w:r w:rsidRPr="00F27368" w:rsidR="00EE1132">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rsidRPr="00F27368" w:rsidR="00EE1132" w:rsidP="00F30234" w:rsidRDefault="00705B97" w14:paraId="0F342512" w14:textId="77777777">
      <w:pPr>
        <w:pStyle w:val="Nadpis5"/>
        <w:numPr>
          <w:ilvl w:val="0"/>
          <w:numId w:val="11"/>
        </w:numPr>
        <w:ind w:left="964" w:hanging="567"/>
        <w:rPr>
          <w:rFonts w:asciiTheme="majorHAnsi" w:hAnsiTheme="majorHAnsi"/>
        </w:rPr>
      </w:pPr>
      <w:r w:rsidRPr="00F27368">
        <w:rPr>
          <w:rFonts w:asciiTheme="majorHAnsi" w:hAnsiTheme="majorHAnsi"/>
        </w:rPr>
        <w:t>II</w:t>
      </w:r>
      <w:r w:rsidRPr="00F27368" w:rsidR="00EE1132">
        <w:rPr>
          <w:rFonts w:asciiTheme="majorHAnsi" w:hAnsiTheme="majorHAnsi"/>
        </w:rPr>
        <w:t>. etapa:</w:t>
      </w:r>
      <w:r w:rsidRPr="00F27368">
        <w:rPr>
          <w:rFonts w:asciiTheme="majorHAnsi" w:hAnsiTheme="majorHAnsi"/>
        </w:rPr>
        <w:t xml:space="preserve"> provedení základních opatření</w:t>
      </w:r>
      <w:r w:rsidRPr="00F27368" w:rsidR="00EE1132">
        <w:rPr>
          <w:rFonts w:asciiTheme="majorHAnsi" w:hAnsiTheme="majorHAnsi"/>
        </w:rPr>
        <w:t xml:space="preserve"> (</w:t>
      </w:r>
      <w:r w:rsidRPr="00F27368" w:rsidR="00EE1132">
        <w:rPr>
          <w:rFonts w:asciiTheme="majorHAnsi" w:hAnsiTheme="majorHAnsi"/>
          <w:i/>
        </w:rPr>
        <w:t>viz zejména Část třetí smlouvy)</w:t>
      </w:r>
      <w:r w:rsidRPr="00F27368" w:rsidR="00EE1132">
        <w:rPr>
          <w:rFonts w:asciiTheme="majorHAnsi" w:hAnsiTheme="majorHAnsi"/>
        </w:rPr>
        <w:t>;</w:t>
      </w:r>
    </w:p>
    <w:p w:rsidRPr="00F27368" w:rsidR="00EE1132" w:rsidP="00F30234" w:rsidRDefault="00705B97" w14:paraId="5E7EE360" w14:textId="597B5C08">
      <w:pPr>
        <w:pStyle w:val="Nadpis5"/>
        <w:numPr>
          <w:ilvl w:val="0"/>
          <w:numId w:val="11"/>
        </w:numPr>
        <w:ind w:left="964" w:hanging="567"/>
        <w:rPr>
          <w:rFonts w:asciiTheme="majorHAnsi" w:hAnsiTheme="majorHAnsi"/>
        </w:rPr>
      </w:pPr>
      <w:r w:rsidRPr="00F27368">
        <w:rPr>
          <w:rFonts w:asciiTheme="majorHAnsi" w:hAnsiTheme="majorHAnsi"/>
        </w:rPr>
        <w:t>III</w:t>
      </w:r>
      <w:r w:rsidRPr="00F27368" w:rsidR="00EE1132">
        <w:rPr>
          <w:rFonts w:asciiTheme="majorHAnsi" w:hAnsiTheme="majorHAnsi"/>
        </w:rPr>
        <w:t>. etapa:</w:t>
      </w:r>
      <w:r w:rsidRPr="00F27368">
        <w:rPr>
          <w:rFonts w:asciiTheme="majorHAnsi" w:hAnsiTheme="majorHAnsi"/>
        </w:rPr>
        <w:t xml:space="preserve"> </w:t>
      </w:r>
      <w:r w:rsidRPr="00F27368" w:rsidR="00B179F6">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Pr="00F27368" w:rsidR="00B179F6">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včetně realizace a finančního vypořádání dodatečných opatření </w:t>
      </w:r>
      <w:r w:rsidRPr="00F27368" w:rsidR="00EE1132">
        <w:rPr>
          <w:rFonts w:asciiTheme="majorHAnsi" w:hAnsiTheme="majorHAnsi"/>
        </w:rPr>
        <w:t>(</w:t>
      </w:r>
      <w:r w:rsidRPr="00F27368" w:rsidR="00EE1132">
        <w:rPr>
          <w:rFonts w:asciiTheme="majorHAnsi" w:hAnsiTheme="majorHAnsi"/>
          <w:i/>
        </w:rPr>
        <w:t>viz zejména Část čtvrtá a Část pátá smlouvy)</w:t>
      </w:r>
      <w:r w:rsidRPr="00F27368" w:rsidR="00EE1132">
        <w:rPr>
          <w:rFonts w:asciiTheme="majorHAnsi" w:hAnsiTheme="majorHAnsi"/>
        </w:rPr>
        <w:t>.</w:t>
      </w:r>
    </w:p>
    <w:p w:rsidRPr="00F27368" w:rsidR="00EE1132" w:rsidP="00EE1132" w:rsidRDefault="00EE1132" w14:paraId="44E5D0C9" w14:textId="7EFDFB9B">
      <w:pPr>
        <w:pStyle w:val="Nadpis2"/>
        <w:ind w:left="397" w:hanging="397"/>
        <w:rPr>
          <w:rFonts w:asciiTheme="majorHAnsi" w:hAnsiTheme="majorHAnsi"/>
        </w:rPr>
      </w:pPr>
      <w:r w:rsidRPr="00F27368">
        <w:rPr>
          <w:rFonts w:asciiTheme="majorHAnsi" w:hAnsiTheme="majorHAnsi"/>
        </w:rPr>
        <w:t xml:space="preserve">Realizace </w:t>
      </w:r>
      <w:r w:rsidR="00CE06AF">
        <w:rPr>
          <w:rFonts w:asciiTheme="majorHAnsi" w:hAnsiTheme="majorHAnsi"/>
        </w:rPr>
        <w:t>akce</w:t>
      </w:r>
      <w:r w:rsidRPr="00F27368" w:rsidR="00CE06AF">
        <w:rPr>
          <w:rFonts w:asciiTheme="majorHAnsi" w:hAnsiTheme="majorHAnsi"/>
        </w:rPr>
        <w:t xml:space="preserve"> </w:t>
      </w:r>
      <w:r w:rsidRPr="00F27368">
        <w:rPr>
          <w:rFonts w:asciiTheme="majorHAnsi" w:hAnsiTheme="majorHAnsi"/>
        </w:rPr>
        <w:t xml:space="preserve">je dokončena okamžikem dokončení všech etap </w:t>
      </w:r>
      <w:r w:rsidR="00CE06AF">
        <w:rPr>
          <w:rFonts w:asciiTheme="majorHAnsi" w:hAnsiTheme="majorHAnsi"/>
        </w:rPr>
        <w:t>akce</w:t>
      </w:r>
      <w:r w:rsidRPr="00F27368">
        <w:rPr>
          <w:rFonts w:asciiTheme="majorHAnsi" w:hAnsiTheme="majorHAnsi"/>
        </w:rPr>
        <w:t>, tj. I. etapy, II. etapy a III. etapy specifikovaných v Článek 4.2 za podmí</w:t>
      </w:r>
      <w:r w:rsidRPr="00F27368" w:rsidR="00236876">
        <w:rPr>
          <w:rFonts w:asciiTheme="majorHAnsi" w:hAnsiTheme="majorHAnsi"/>
        </w:rPr>
        <w:t>nek stanovených v této smlouvě.</w:t>
      </w:r>
    </w:p>
    <w:p w:rsidRPr="00F27368" w:rsidR="00F81353" w:rsidP="005B1DCF" w:rsidRDefault="00F81353" w14:paraId="3F8792F9" w14:textId="77777777">
      <w:pPr>
        <w:pStyle w:val="Nzev"/>
        <w:keepNext/>
        <w:pageBreakBefore/>
        <w:rPr>
          <w:rFonts w:asciiTheme="majorHAnsi" w:hAnsiTheme="majorHAnsi"/>
        </w:rPr>
      </w:pPr>
      <w:bookmarkStart w:name="_Toc326522960" w:id="12"/>
      <w:r w:rsidRPr="00F27368">
        <w:rPr>
          <w:rFonts w:asciiTheme="majorHAnsi" w:hAnsiTheme="majorHAnsi"/>
        </w:rPr>
        <w:t xml:space="preserve">Část druhá: </w:t>
      </w:r>
      <w:r w:rsidRPr="005D15E2">
        <w:rPr>
          <w:rStyle w:val="StylNzevTunPodtrenChar"/>
          <w:rFonts w:asciiTheme="majorHAnsi" w:hAnsiTheme="majorHAnsi"/>
          <w:b w:val="0"/>
          <w:u w:val="none"/>
        </w:rPr>
        <w:t>Předběžné činnosti</w:t>
      </w:r>
      <w:bookmarkEnd w:id="12"/>
    </w:p>
    <w:p w:rsidRPr="00F27368" w:rsidR="00F81353" w:rsidRDefault="00F81353" w14:paraId="4F1E4022" w14:textId="77777777">
      <w:pPr>
        <w:pStyle w:val="Nadpis1"/>
        <w:rPr>
          <w:rFonts w:asciiTheme="majorHAnsi" w:hAnsiTheme="majorHAnsi"/>
        </w:rPr>
      </w:pPr>
      <w:r w:rsidRPr="00F27368">
        <w:rPr>
          <w:rFonts w:asciiTheme="majorHAnsi" w:hAnsiTheme="majorHAnsi"/>
          <w:b w:val="0"/>
        </w:rPr>
        <w:br/>
      </w:r>
      <w:bookmarkStart w:name="_Ref207368830" w:id="13"/>
      <w:bookmarkStart w:name="_Toc326522961" w:id="14"/>
      <w:r w:rsidRPr="00F27368">
        <w:rPr>
          <w:rFonts w:asciiTheme="majorHAnsi" w:hAnsiTheme="majorHAnsi"/>
        </w:rPr>
        <w:t xml:space="preserve">Ověření stavu </w:t>
      </w:r>
      <w:r w:rsidRPr="00F27368" w:rsidR="00F91895">
        <w:rPr>
          <w:rFonts w:asciiTheme="majorHAnsi" w:hAnsiTheme="majorHAnsi"/>
        </w:rPr>
        <w:t xml:space="preserve">a </w:t>
      </w:r>
      <w:r w:rsidRPr="00F27368">
        <w:rPr>
          <w:rFonts w:asciiTheme="majorHAnsi" w:hAnsiTheme="majorHAnsi"/>
        </w:rPr>
        <w:t>využití energie v objektech</w:t>
      </w:r>
      <w:bookmarkEnd w:id="13"/>
      <w:bookmarkEnd w:id="14"/>
    </w:p>
    <w:p w:rsidRPr="00F27368" w:rsidR="00CF4DCA" w:rsidP="00957080" w:rsidRDefault="0086396B" w14:paraId="568F44D9" w14:textId="77777777">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Pr="00F27368" w:rsidR="00243FF8">
        <w:rPr>
          <w:rFonts w:asciiTheme="majorHAnsi" w:hAnsiTheme="majorHAnsi"/>
        </w:rPr>
        <w:t xml:space="preserve">výlučně </w:t>
      </w:r>
      <w:r w:rsidRPr="00F27368">
        <w:rPr>
          <w:rFonts w:asciiTheme="majorHAnsi" w:hAnsiTheme="majorHAnsi"/>
        </w:rPr>
        <w:t>na základě informací a podkladů obsažených v zadávací dokumentaci</w:t>
      </w:r>
      <w:r w:rsidRPr="00F27368" w:rsidR="004856F5">
        <w:rPr>
          <w:rFonts w:asciiTheme="majorHAnsi" w:hAnsiTheme="majorHAnsi"/>
        </w:rPr>
        <w:t xml:space="preserve"> a informací </w:t>
      </w:r>
      <w:r w:rsidRPr="00F27368" w:rsidR="00FE2424">
        <w:rPr>
          <w:rFonts w:asciiTheme="majorHAnsi" w:hAnsiTheme="majorHAnsi"/>
        </w:rPr>
        <w:t xml:space="preserve">obdržených </w:t>
      </w:r>
      <w:r w:rsidRPr="00F27368" w:rsidR="004856F5">
        <w:rPr>
          <w:rFonts w:asciiTheme="majorHAnsi" w:hAnsiTheme="majorHAnsi"/>
        </w:rPr>
        <w:t>v</w:t>
      </w:r>
      <w:r w:rsidRPr="00F27368" w:rsidR="00132FD0">
        <w:rPr>
          <w:rFonts w:asciiTheme="majorHAnsi" w:hAnsiTheme="majorHAnsi"/>
        </w:rPr>
        <w:t xml:space="preserve"> průběhu </w:t>
      </w:r>
      <w:r w:rsidRPr="00F27368" w:rsidR="0021343A">
        <w:rPr>
          <w:rFonts w:asciiTheme="majorHAnsi" w:hAnsiTheme="majorHAnsi"/>
        </w:rPr>
        <w:t>zadávacího</w:t>
      </w:r>
      <w:r w:rsidRPr="00F27368" w:rsidR="00132FD0">
        <w:rPr>
          <w:rFonts w:asciiTheme="majorHAnsi" w:hAnsiTheme="majorHAnsi"/>
        </w:rPr>
        <w:t xml:space="preserve"> řízení.</w:t>
      </w:r>
      <w:r w:rsidRPr="00F27368" w:rsidR="00CF4DCA">
        <w:rPr>
          <w:rFonts w:asciiTheme="majorHAnsi" w:hAnsiTheme="majorHAnsi"/>
        </w:rPr>
        <w:t xml:space="preserve"> </w:t>
      </w:r>
      <w:r w:rsidRPr="00F27368" w:rsidR="00B419CE">
        <w:rPr>
          <w:rFonts w:asciiTheme="majorHAnsi" w:hAnsiTheme="majorHAnsi"/>
        </w:rPr>
        <w:t>P</w:t>
      </w:r>
      <w:r w:rsidRPr="00F27368" w:rsidR="00CF4DCA">
        <w:rPr>
          <w:rFonts w:asciiTheme="majorHAnsi" w:hAnsiTheme="majorHAnsi"/>
        </w:rPr>
        <w:t xml:space="preserve">opis výchozího stavu včetně referenční spotřeby nákladů je specifikován v příloze č. 1 této </w:t>
      </w:r>
      <w:r w:rsidRPr="00F27368" w:rsidR="00363CAA">
        <w:rPr>
          <w:rFonts w:asciiTheme="majorHAnsi" w:hAnsiTheme="majorHAnsi"/>
        </w:rPr>
        <w:t>smlouvy</w:t>
      </w:r>
      <w:r w:rsidRPr="00F27368" w:rsidR="00CF4DCA">
        <w:rPr>
          <w:rFonts w:asciiTheme="majorHAnsi" w:hAnsiTheme="majorHAnsi"/>
        </w:rPr>
        <w:t>.</w:t>
      </w:r>
    </w:p>
    <w:p w:rsidRPr="00F27368" w:rsidR="003A576D" w:rsidP="00957080" w:rsidRDefault="003A576D" w14:paraId="51511345" w14:textId="09903C9C">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Pr="00F27368" w:rsidR="00896636">
        <w:rPr>
          <w:rFonts w:asciiTheme="majorHAnsi" w:hAnsiTheme="majorHAnsi"/>
        </w:rPr>
        <w:t> </w:t>
      </w:r>
      <w:r w:rsidRPr="00F27368">
        <w:rPr>
          <w:rFonts w:asciiTheme="majorHAnsi" w:hAnsiTheme="majorHAnsi"/>
        </w:rPr>
        <w:t>objektech</w:t>
      </w:r>
      <w:r w:rsidRPr="00F27368" w:rsidR="00896636">
        <w:rPr>
          <w:rFonts w:asciiTheme="majorHAnsi" w:hAnsiTheme="majorHAnsi"/>
        </w:rPr>
        <w:t xml:space="preserve"> a ostatní poskytnuté informace</w:t>
      </w:r>
      <w:r w:rsidR="00CE6C55">
        <w:rPr>
          <w:rFonts w:asciiTheme="majorHAnsi" w:hAnsiTheme="majorHAnsi"/>
        </w:rPr>
        <w:t xml:space="preserve"> </w:t>
      </w:r>
      <w:r w:rsidRPr="00CE6C55" w:rsid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rsidRPr="00F27368" w:rsidR="003A576D" w:rsidP="00957080" w:rsidRDefault="003A576D" w14:paraId="2E5D211F" w14:textId="2B0195D5">
      <w:pPr>
        <w:pStyle w:val="Nadpis2"/>
        <w:rPr>
          <w:rFonts w:asciiTheme="majorHAnsi" w:hAnsiTheme="majorHAnsi"/>
        </w:rPr>
      </w:pPr>
      <w:bookmarkStart w:name="_Ref330840684" w:id="15"/>
      <w:r w:rsidRPr="00F27368">
        <w:rPr>
          <w:rFonts w:asciiTheme="majorHAnsi" w:hAnsiTheme="majorHAnsi"/>
        </w:rPr>
        <w:t xml:space="preserve">ESCO se zavazuje do </w:t>
      </w:r>
      <w:r w:rsidRPr="00F27368" w:rsidR="009625CE">
        <w:rPr>
          <w:rFonts w:asciiTheme="majorHAnsi" w:hAnsiTheme="majorHAnsi"/>
        </w:rPr>
        <w:t>[</w:t>
      </w:r>
      <w:r w:rsidRPr="00F27368">
        <w:rPr>
          <w:rFonts w:asciiTheme="majorHAnsi" w:hAnsiTheme="majorHAnsi"/>
        </w:rPr>
        <w:t xml:space="preserve">60] dnů od </w:t>
      </w:r>
      <w:r w:rsidRPr="00554C09" w:rsidR="00E53A8F">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Pr="00F27368" w:rsidR="00896636">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5"/>
    </w:p>
    <w:p w:rsidRPr="00F27368" w:rsidR="00184CCF" w:rsidP="00F30234" w:rsidRDefault="003A576D" w14:paraId="45CC810C" w14:textId="77777777">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Pr="00F27368" w:rsidR="00896636">
        <w:rPr>
          <w:rFonts w:asciiTheme="majorHAnsi" w:hAnsiTheme="majorHAnsi"/>
        </w:rPr>
        <w:t>v průběhu zadávacího řízení</w:t>
      </w:r>
      <w:r w:rsidRPr="00F27368">
        <w:rPr>
          <w:rFonts w:asciiTheme="majorHAnsi" w:hAnsiTheme="majorHAnsi"/>
        </w:rPr>
        <w:t>;</w:t>
      </w:r>
    </w:p>
    <w:p w:rsidRPr="00F27368" w:rsidR="00184CCF" w:rsidP="00F30234" w:rsidRDefault="003A576D" w14:paraId="517F7A95" w14:textId="77777777">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Pr="00F27368" w:rsidR="007F7830">
        <w:rPr>
          <w:rFonts w:asciiTheme="majorHAnsi" w:hAnsiTheme="majorHAnsi"/>
        </w:rPr>
        <w:t>výši garantované úspory</w:t>
      </w:r>
      <w:r w:rsidRPr="00F27368">
        <w:rPr>
          <w:rFonts w:asciiTheme="majorHAnsi" w:hAnsiTheme="majorHAnsi"/>
        </w:rPr>
        <w:t xml:space="preserve"> či d</w:t>
      </w:r>
      <w:r w:rsidRPr="00F27368" w:rsidR="00A966E5">
        <w:rPr>
          <w:rFonts w:asciiTheme="majorHAnsi" w:hAnsiTheme="majorHAnsi"/>
        </w:rPr>
        <w:t>alší podstatné smluvní podmínky</w:t>
      </w:r>
      <w:r w:rsidRPr="00F27368">
        <w:rPr>
          <w:rFonts w:asciiTheme="majorHAnsi" w:hAnsiTheme="majorHAnsi"/>
        </w:rPr>
        <w:t>.</w:t>
      </w:r>
    </w:p>
    <w:p w:rsidRPr="00F27368" w:rsidR="003A576D" w:rsidP="003A576D" w:rsidRDefault="003A576D" w14:paraId="228E7C13" w14:textId="77777777">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rsidRPr="00F27368" w:rsidR="00EB486B" w:rsidP="00957080" w:rsidRDefault="003A576D" w14:paraId="4F3AA57D" w14:textId="61C2C887">
      <w:pPr>
        <w:pStyle w:val="Nadpis2"/>
        <w:rPr>
          <w:rFonts w:asciiTheme="majorHAnsi" w:hAnsiTheme="majorHAnsi"/>
        </w:rPr>
      </w:pPr>
      <w:bookmarkStart w:name="_Ref330839553" w:id="16"/>
      <w:r w:rsidRPr="00F27368">
        <w:rPr>
          <w:rFonts w:asciiTheme="majorHAnsi" w:hAnsiTheme="majorHAnsi"/>
        </w:rPr>
        <w:t xml:space="preserve">Pokud ESCO </w:t>
      </w:r>
      <w:r w:rsidRPr="00F27368" w:rsidR="004F54C1">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Pr="00F27368" w:rsidR="00896636">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Pr="00F27368" w:rsidR="007F7830">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6"/>
      <w:r w:rsidRPr="00DD22C6" w:rsidR="00DD22C6">
        <w:t xml:space="preserve"> </w:t>
      </w:r>
      <w:r w:rsidRPr="00DD22C6" w:rsidR="00DD22C6">
        <w:rPr>
          <w:rFonts w:asciiTheme="majorHAnsi" w:hAnsiTheme="majorHAnsi"/>
        </w:rPr>
        <w:t>Před odstoupením od smlouvy z důvodu výše uvedených skutečností se však smluvní strany zavazují nejprve jednat a nalézt pro ně přijatelné východisko.</w:t>
      </w:r>
    </w:p>
    <w:p w:rsidRPr="00F27368" w:rsidR="003A576D" w:rsidP="00957080" w:rsidRDefault="00014C5A" w14:paraId="17EB9C48" w14:textId="36BD8109">
      <w:pPr>
        <w:pStyle w:val="Nadpis2"/>
        <w:rPr>
          <w:rFonts w:asciiTheme="majorHAnsi" w:hAnsiTheme="majorHAnsi"/>
        </w:rPr>
      </w:pPr>
      <w:bookmarkStart w:name="_Ref330840698" w:id="17"/>
      <w:r w:rsidRPr="00F27368">
        <w:rPr>
          <w:rFonts w:asciiTheme="majorHAnsi" w:hAnsiTheme="majorHAnsi"/>
        </w:rPr>
        <w:t xml:space="preserve">V případě postupu dle </w:t>
      </w:r>
      <w:r w:rsidRPr="00F27368" w:rsidR="00B40838">
        <w:rPr>
          <w:rFonts w:asciiTheme="majorHAnsi" w:hAnsiTheme="majorHAnsi"/>
        </w:rPr>
        <w:fldChar w:fldCharType="begin"/>
      </w:r>
      <w:r w:rsidRPr="00F27368" w:rsidR="00B40838">
        <w:rPr>
          <w:rFonts w:asciiTheme="majorHAnsi" w:hAnsiTheme="majorHAnsi"/>
        </w:rPr>
        <w:instrText xml:space="preserve"> REF _Ref330839553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5.4</w:t>
      </w:r>
      <w:r w:rsidRPr="00F27368" w:rsidR="00B40838">
        <w:rPr>
          <w:rFonts w:asciiTheme="majorHAnsi" w:hAnsiTheme="majorHAnsi"/>
        </w:rPr>
        <w:fldChar w:fldCharType="end"/>
      </w:r>
      <w:r w:rsidRPr="00F27368" w:rsidR="00E373D9">
        <w:rPr>
          <w:rFonts w:asciiTheme="majorHAnsi" w:hAnsiTheme="majorHAnsi"/>
        </w:rPr>
        <w:t>,</w:t>
      </w:r>
      <w:r w:rsidRPr="00F27368" w:rsidR="00034EBA">
        <w:rPr>
          <w:rFonts w:asciiTheme="majorHAnsi" w:hAnsiTheme="majorHAnsi"/>
        </w:rPr>
        <w:t xml:space="preserve"> </w:t>
      </w:r>
      <w:r w:rsidRPr="00F27368" w:rsidR="009625CE">
        <w:rPr>
          <w:rFonts w:asciiTheme="majorHAnsi" w:hAnsiTheme="majorHAnsi"/>
        </w:rPr>
        <w:t xml:space="preserve">má ESCO právo na náhradu účelně vynaložených nákladů spojených s vypracováním předběžné zprávy (dále jen </w:t>
      </w:r>
      <w:r w:rsidRPr="00F27368" w:rsidR="009625CE">
        <w:rPr>
          <w:rFonts w:asciiTheme="majorHAnsi" w:hAnsiTheme="majorHAnsi"/>
          <w:i/>
        </w:rPr>
        <w:t>„</w:t>
      </w:r>
      <w:r w:rsidRPr="00F27368" w:rsidR="009625CE">
        <w:rPr>
          <w:rFonts w:asciiTheme="majorHAnsi" w:hAnsiTheme="majorHAnsi"/>
          <w:b/>
        </w:rPr>
        <w:t>účelně vynaložené náklady</w:t>
      </w:r>
      <w:r w:rsidRPr="00F27368" w:rsidR="009625CE">
        <w:rPr>
          <w:rFonts w:asciiTheme="majorHAnsi" w:hAnsiTheme="majorHAnsi"/>
          <w:i/>
        </w:rPr>
        <w:t>“</w:t>
      </w:r>
      <w:r w:rsidRPr="00F27368" w:rsidR="009625CE">
        <w:rPr>
          <w:rFonts w:asciiTheme="majorHAnsi" w:hAnsiTheme="majorHAnsi"/>
        </w:rPr>
        <w:t>). Výši účelně vynaložených nákladů, včetně jejího odůvodnění, je ESCO povinna u Klienta uplatnit nejpozději současně s odstoupením.</w:t>
      </w:r>
      <w:bookmarkEnd w:id="17"/>
      <w:r w:rsidRPr="00F27368" w:rsidR="004E057E">
        <w:rPr>
          <w:rFonts w:asciiTheme="majorHAnsi" w:hAnsiTheme="majorHAnsi"/>
        </w:rPr>
        <w:t xml:space="preserve"> </w:t>
      </w:r>
    </w:p>
    <w:p w:rsidRPr="00F27368" w:rsidR="007750DD" w:rsidP="00957080" w:rsidRDefault="00733840" w14:paraId="44D730E6" w14:textId="27F24484">
      <w:pPr>
        <w:pStyle w:val="Nadpis2"/>
        <w:rPr>
          <w:rFonts w:asciiTheme="majorHAnsi" w:hAnsiTheme="majorHAnsi"/>
        </w:rPr>
      </w:pPr>
      <w:r w:rsidRPr="00F27368">
        <w:rPr>
          <w:rFonts w:asciiTheme="majorHAnsi" w:hAnsiTheme="majorHAnsi"/>
        </w:rPr>
        <w:t>V</w:t>
      </w:r>
      <w:r w:rsidRPr="00F27368" w:rsidR="00E061DE">
        <w:rPr>
          <w:rFonts w:asciiTheme="majorHAnsi" w:hAnsiTheme="majorHAnsi"/>
        </w:rPr>
        <w:t> </w:t>
      </w:r>
      <w:r w:rsidRPr="00F27368">
        <w:rPr>
          <w:rFonts w:asciiTheme="majorHAnsi" w:hAnsiTheme="majorHAnsi"/>
        </w:rPr>
        <w:t>případ</w:t>
      </w:r>
      <w:r w:rsidRPr="00F27368" w:rsidR="00E061DE">
        <w:rPr>
          <w:rFonts w:asciiTheme="majorHAnsi" w:hAnsiTheme="majorHAnsi"/>
        </w:rPr>
        <w:t xml:space="preserve">ech specifikovaných v </w:t>
      </w:r>
      <w:r w:rsidRPr="00F27368" w:rsidR="00B40838">
        <w:rPr>
          <w:rFonts w:asciiTheme="majorHAnsi" w:hAnsiTheme="majorHAnsi"/>
        </w:rPr>
        <w:fldChar w:fldCharType="begin"/>
      </w:r>
      <w:r w:rsidRPr="00F27368" w:rsidR="00B40838">
        <w:rPr>
          <w:rFonts w:asciiTheme="majorHAnsi" w:hAnsiTheme="majorHAnsi"/>
        </w:rPr>
        <w:instrText xml:space="preserve"> REF _Ref330839553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5.4</w:t>
      </w:r>
      <w:r w:rsidRPr="00F27368" w:rsidR="00B40838">
        <w:rPr>
          <w:rFonts w:asciiTheme="majorHAnsi" w:hAnsiTheme="majorHAnsi"/>
        </w:rPr>
        <w:fldChar w:fldCharType="end"/>
      </w:r>
      <w:r w:rsidRPr="00F27368" w:rsidR="00503B1B">
        <w:rPr>
          <w:rFonts w:asciiTheme="majorHAnsi" w:hAnsiTheme="majorHAnsi"/>
        </w:rPr>
        <w:t xml:space="preserve"> </w:t>
      </w:r>
      <w:r w:rsidRPr="00F27368" w:rsidR="00E061DE">
        <w:rPr>
          <w:rFonts w:asciiTheme="majorHAnsi" w:hAnsiTheme="majorHAnsi"/>
        </w:rPr>
        <w:t>se</w:t>
      </w:r>
      <w:r w:rsidRPr="00F27368">
        <w:rPr>
          <w:rFonts w:asciiTheme="majorHAnsi" w:hAnsiTheme="majorHAnsi"/>
        </w:rPr>
        <w:t xml:space="preserve"> </w:t>
      </w:r>
      <w:r w:rsidRPr="00F27368" w:rsidR="00E061DE">
        <w:rPr>
          <w:rFonts w:asciiTheme="majorHAnsi" w:hAnsiTheme="majorHAnsi"/>
        </w:rPr>
        <w:t>s</w:t>
      </w:r>
      <w:r w:rsidRPr="00F27368" w:rsidR="00C767B0">
        <w:rPr>
          <w:rFonts w:asciiTheme="majorHAnsi" w:hAnsiTheme="majorHAnsi"/>
        </w:rPr>
        <w:t>mluvní strany mohou dohodnout také na změně smluvních podmínek</w:t>
      </w:r>
      <w:r w:rsidRPr="00F27368" w:rsidR="006E7ED8">
        <w:rPr>
          <w:rFonts w:asciiTheme="majorHAnsi" w:hAnsiTheme="majorHAnsi"/>
        </w:rPr>
        <w:t>, které</w:t>
      </w:r>
      <w:r w:rsidRPr="00F27368" w:rsidR="00436034">
        <w:rPr>
          <w:rFonts w:asciiTheme="majorHAnsi" w:hAnsiTheme="majorHAnsi"/>
        </w:rPr>
        <w:t xml:space="preserve"> by zohledňoval</w:t>
      </w:r>
      <w:r w:rsidRPr="00F27368" w:rsidR="006E7ED8">
        <w:rPr>
          <w:rFonts w:asciiTheme="majorHAnsi" w:hAnsiTheme="majorHAnsi"/>
        </w:rPr>
        <w:t>y</w:t>
      </w:r>
      <w:r w:rsidRPr="00F27368" w:rsidR="00436034">
        <w:rPr>
          <w:rFonts w:asciiTheme="majorHAnsi" w:hAnsiTheme="majorHAnsi"/>
        </w:rPr>
        <w:t xml:space="preserve"> nově zjištěné skutečnosti</w:t>
      </w:r>
      <w:r w:rsidRPr="00F27368" w:rsidR="006E7ED8">
        <w:rPr>
          <w:rFonts w:asciiTheme="majorHAnsi" w:hAnsiTheme="majorHAnsi"/>
        </w:rPr>
        <w:t>, pokud takový postup bude v</w:t>
      </w:r>
      <w:r w:rsidRPr="00F27368" w:rsidR="00AF3066">
        <w:rPr>
          <w:rFonts w:asciiTheme="majorHAnsi" w:hAnsiTheme="majorHAnsi"/>
        </w:rPr>
        <w:t xml:space="preserve"> souladu s</w:t>
      </w:r>
      <w:r w:rsidRPr="00F27368" w:rsidR="005F2F31">
        <w:rPr>
          <w:rFonts w:asciiTheme="majorHAnsi" w:hAnsiTheme="majorHAnsi"/>
        </w:rPr>
        <w:t>e</w:t>
      </w:r>
      <w:r w:rsidRPr="00F27368" w:rsidR="00F92422">
        <w:rPr>
          <w:rFonts w:asciiTheme="majorHAnsi" w:hAnsiTheme="majorHAnsi"/>
        </w:rPr>
        <w:t> Z</w:t>
      </w:r>
      <w:r w:rsidRPr="00F27368" w:rsidR="00E149DB">
        <w:rPr>
          <w:rFonts w:asciiTheme="majorHAnsi" w:hAnsiTheme="majorHAnsi"/>
        </w:rPr>
        <w:t>Z</w:t>
      </w:r>
      <w:r w:rsidRPr="00F27368" w:rsidR="00F92422">
        <w:rPr>
          <w:rFonts w:asciiTheme="majorHAnsi" w:hAnsiTheme="majorHAnsi"/>
        </w:rPr>
        <w:t>VZ.</w:t>
      </w:r>
    </w:p>
    <w:p w:rsidRPr="00F27368" w:rsidR="00F81353" w:rsidP="005B1DCF" w:rsidRDefault="00F81353" w14:paraId="0E7BD0FB" w14:textId="77777777">
      <w:pPr>
        <w:pStyle w:val="Nzev"/>
        <w:keepNext/>
        <w:pageBreakBefore/>
        <w:spacing w:before="480"/>
        <w:rPr>
          <w:rStyle w:val="StylNzevTunPodtrenChar"/>
          <w:rFonts w:asciiTheme="majorHAnsi" w:hAnsiTheme="majorHAnsi"/>
          <w:b w:val="0"/>
        </w:rPr>
      </w:pPr>
      <w:bookmarkStart w:name="_Toc326522963" w:id="18"/>
      <w:r w:rsidRPr="00F27368">
        <w:rPr>
          <w:rFonts w:asciiTheme="majorHAnsi" w:hAnsiTheme="majorHAnsi"/>
        </w:rPr>
        <w:t xml:space="preserve">Část třetí: </w:t>
      </w:r>
      <w:r w:rsidRPr="00FE4169">
        <w:rPr>
          <w:rStyle w:val="StylNzevTunPodtrenChar"/>
          <w:rFonts w:asciiTheme="majorHAnsi" w:hAnsiTheme="majorHAnsi"/>
          <w:b w:val="0"/>
          <w:u w:val="none"/>
        </w:rPr>
        <w:t>Období provádění základních opatření</w:t>
      </w:r>
      <w:bookmarkEnd w:id="18"/>
    </w:p>
    <w:p w:rsidRPr="00F27368" w:rsidR="00F81353" w:rsidRDefault="00F81353" w14:paraId="3F0CF677" w14:textId="77777777">
      <w:pPr>
        <w:pStyle w:val="Nadpis1"/>
        <w:rPr>
          <w:rFonts w:asciiTheme="majorHAnsi" w:hAnsiTheme="majorHAnsi"/>
        </w:rPr>
      </w:pPr>
      <w:r w:rsidRPr="00F27368">
        <w:rPr>
          <w:rFonts w:asciiTheme="majorHAnsi" w:hAnsiTheme="majorHAnsi"/>
          <w:b w:val="0"/>
        </w:rPr>
        <w:br/>
      </w:r>
      <w:bookmarkStart w:name="_Toc326522964" w:id="19"/>
      <w:r w:rsidRPr="00F27368">
        <w:rPr>
          <w:rFonts w:asciiTheme="majorHAnsi" w:hAnsiTheme="majorHAnsi"/>
        </w:rPr>
        <w:t>Práva a povinnosti smluvních stran</w:t>
      </w:r>
      <w:bookmarkEnd w:id="19"/>
    </w:p>
    <w:p w:rsidRPr="00F27368" w:rsidR="00272371" w:rsidP="00957080" w:rsidRDefault="001F476B" w14:paraId="6F57FF6E" w14:textId="2508EFF1">
      <w:pPr>
        <w:pStyle w:val="Nadpis2"/>
        <w:rPr>
          <w:rFonts w:asciiTheme="majorHAnsi" w:hAnsiTheme="majorHAnsi"/>
        </w:rPr>
      </w:pPr>
      <w:r w:rsidRPr="00F27368">
        <w:rPr>
          <w:rFonts w:asciiTheme="majorHAnsi" w:hAnsiTheme="majorHAnsi"/>
        </w:rPr>
        <w:t>ESCO se za souč</w:t>
      </w:r>
      <w:r w:rsidRPr="00F27368" w:rsidR="00D30B8D">
        <w:rPr>
          <w:rFonts w:asciiTheme="majorHAnsi" w:hAnsiTheme="majorHAnsi"/>
        </w:rPr>
        <w:t xml:space="preserve">innosti Klienta zavazuje </w:t>
      </w:r>
      <w:r w:rsidRPr="00F27368" w:rsidR="00BB6B08">
        <w:rPr>
          <w:rFonts w:asciiTheme="majorHAnsi" w:hAnsiTheme="majorHAnsi"/>
        </w:rPr>
        <w:t xml:space="preserve">k </w:t>
      </w:r>
      <w:r w:rsidRPr="00F27368" w:rsidR="00D30B8D">
        <w:rPr>
          <w:rFonts w:asciiTheme="majorHAnsi" w:hAnsiTheme="majorHAnsi"/>
        </w:rPr>
        <w:t>provedení</w:t>
      </w:r>
      <w:r w:rsidRPr="00F27368">
        <w:rPr>
          <w:rFonts w:asciiTheme="majorHAnsi" w:hAnsiTheme="majorHAnsi"/>
        </w:rPr>
        <w:t xml:space="preserve"> </w:t>
      </w:r>
      <w:r w:rsidRPr="00F27368" w:rsidR="00E621BC">
        <w:rPr>
          <w:rFonts w:asciiTheme="majorHAnsi" w:hAnsiTheme="majorHAnsi"/>
        </w:rPr>
        <w:t xml:space="preserve">základních </w:t>
      </w:r>
      <w:r w:rsidRPr="00F27368">
        <w:rPr>
          <w:rFonts w:asciiTheme="majorHAnsi" w:hAnsiTheme="majorHAnsi"/>
        </w:rPr>
        <w:t>opatření</w:t>
      </w:r>
      <w:r w:rsidRPr="00F27368" w:rsidR="00D07059">
        <w:rPr>
          <w:rFonts w:asciiTheme="majorHAnsi" w:hAnsiTheme="majorHAnsi"/>
        </w:rPr>
        <w:t>,</w:t>
      </w:r>
      <w:r w:rsidRPr="00F27368" w:rsidR="00EE598D">
        <w:rPr>
          <w:rFonts w:asciiTheme="majorHAnsi" w:hAnsiTheme="majorHAnsi"/>
        </w:rPr>
        <w:t xml:space="preserve"> tj. </w:t>
      </w:r>
      <w:r w:rsidRPr="00F27368" w:rsidR="004B4B65">
        <w:rPr>
          <w:rFonts w:asciiTheme="majorHAnsi" w:hAnsiTheme="majorHAnsi"/>
        </w:rPr>
        <w:t>provedení základní</w:t>
      </w:r>
      <w:r w:rsidRPr="00F27368" w:rsidR="00E621BC">
        <w:rPr>
          <w:rFonts w:asciiTheme="majorHAnsi" w:hAnsiTheme="majorHAnsi"/>
        </w:rPr>
        <w:t>ch</w:t>
      </w:r>
      <w:r w:rsidRPr="00F27368" w:rsidR="004B4B65">
        <w:rPr>
          <w:rFonts w:asciiTheme="majorHAnsi" w:hAnsiTheme="majorHAnsi"/>
        </w:rPr>
        <w:t xml:space="preserve"> investiční</w:t>
      </w:r>
      <w:r w:rsidRPr="00F27368" w:rsidR="00E621BC">
        <w:rPr>
          <w:rFonts w:asciiTheme="majorHAnsi" w:hAnsiTheme="majorHAnsi"/>
        </w:rPr>
        <w:t>ch</w:t>
      </w:r>
      <w:r w:rsidRPr="00F27368" w:rsidR="004B4B65">
        <w:rPr>
          <w:rFonts w:asciiTheme="majorHAnsi" w:hAnsiTheme="majorHAnsi"/>
        </w:rPr>
        <w:t xml:space="preserve"> opatření a základních prostých opatření,</w:t>
      </w:r>
      <w:r w:rsidRPr="00F27368" w:rsidR="00C82224">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rsidRPr="008B0C60" w:rsidR="00F81353" w:rsidP="00957080" w:rsidRDefault="00F81353" w14:paraId="1DEF14C0" w14:textId="77777777">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Pr="008B0C60" w:rsidR="008E182F">
        <w:rPr>
          <w:rFonts w:asciiTheme="majorHAnsi" w:hAnsiTheme="majorHAnsi"/>
        </w:rPr>
        <w:t xml:space="preserve">provádění základních opatření </w:t>
      </w:r>
    </w:p>
    <w:p w:rsidRPr="008B0C60" w:rsidR="00184CCF" w:rsidP="00F30234" w:rsidRDefault="00F81353" w14:paraId="77FBD1E7" w14:textId="3D6CDD67">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Pr="008B0C60" w:rsidR="00051CB3">
        <w:rPr>
          <w:rFonts w:asciiTheme="majorHAnsi" w:hAnsiTheme="majorHAnsi"/>
        </w:rPr>
        <w:t>a to od</w:t>
      </w:r>
      <w:r w:rsidRPr="008B0C60" w:rsidR="00461C1A">
        <w:rPr>
          <w:rFonts w:asciiTheme="majorHAnsi" w:hAnsiTheme="majorHAnsi"/>
        </w:rPr>
        <w:t>_</w:t>
      </w:r>
      <w:r w:rsidRPr="008B0C60" w:rsidR="00E645E3">
        <w:rPr>
          <w:rFonts w:asciiTheme="majorHAnsi" w:hAnsiTheme="majorHAnsi"/>
        </w:rPr>
        <w:t>8</w:t>
      </w:r>
      <w:r w:rsidRPr="008B0C60" w:rsidR="00461C1A">
        <w:rPr>
          <w:rFonts w:asciiTheme="majorHAnsi" w:hAnsiTheme="majorHAnsi"/>
        </w:rPr>
        <w:t>_do</w:t>
      </w:r>
      <w:r w:rsidRPr="008B0C60" w:rsidR="00051CB3">
        <w:rPr>
          <w:rFonts w:asciiTheme="majorHAnsi" w:hAnsiTheme="majorHAnsi"/>
        </w:rPr>
        <w:t>_</w:t>
      </w:r>
      <w:r w:rsidRPr="008B0C60" w:rsidR="00E645E3">
        <w:rPr>
          <w:rFonts w:asciiTheme="majorHAnsi" w:hAnsiTheme="majorHAnsi"/>
        </w:rPr>
        <w:t>17</w:t>
      </w:r>
      <w:r w:rsidRPr="008B0C60" w:rsidR="00051CB3">
        <w:rPr>
          <w:rFonts w:asciiTheme="majorHAnsi" w:hAnsiTheme="majorHAnsi"/>
        </w:rPr>
        <w:t>_</w:t>
      </w:r>
      <w:r w:rsidRPr="008B0C60" w:rsidR="00E645E3">
        <w:rPr>
          <w:rFonts w:asciiTheme="majorHAnsi" w:hAnsiTheme="majorHAnsi"/>
        </w:rPr>
        <w:t>hod</w:t>
      </w:r>
      <w:r w:rsidRPr="008B0C60" w:rsidR="00461C1A">
        <w:rPr>
          <w:rFonts w:asciiTheme="majorHAnsi" w:hAnsiTheme="majorHAnsi"/>
        </w:rPr>
        <w:t xml:space="preserve"> </w:t>
      </w:r>
      <w:r w:rsidRPr="008B0C60">
        <w:rPr>
          <w:rFonts w:asciiTheme="majorHAnsi" w:hAnsiTheme="majorHAnsi"/>
        </w:rPr>
        <w:t xml:space="preserve">a </w:t>
      </w:r>
      <w:r w:rsidRPr="008B0C60" w:rsidR="00E645E3">
        <w:rPr>
          <w:rFonts w:asciiTheme="majorHAnsi" w:hAnsiTheme="majorHAnsi"/>
        </w:rPr>
        <w:t xml:space="preserve">v dalších hodinách, nebo </w:t>
      </w:r>
      <w:r w:rsidRPr="008B0C60">
        <w:rPr>
          <w:rFonts w:asciiTheme="majorHAnsi" w:hAnsiTheme="majorHAnsi"/>
        </w:rPr>
        <w:t>v mimopracovní dny</w:t>
      </w:r>
      <w:r w:rsidRPr="008B0C60" w:rsidR="00E645E3">
        <w:rPr>
          <w:rFonts w:asciiTheme="majorHAnsi" w:hAnsiTheme="majorHAnsi"/>
        </w:rPr>
        <w:t>,</w:t>
      </w:r>
      <w:r w:rsidRPr="008B0C60">
        <w:rPr>
          <w:rFonts w:asciiTheme="majorHAnsi" w:hAnsiTheme="majorHAnsi"/>
        </w:rPr>
        <w:t xml:space="preserve"> </w:t>
      </w:r>
      <w:r w:rsidRPr="008B0C60" w:rsidR="00757622">
        <w:rPr>
          <w:rFonts w:asciiTheme="majorHAnsi" w:hAnsiTheme="majorHAnsi"/>
        </w:rPr>
        <w:t>po dohodě s Klientem</w:t>
      </w:r>
      <w:r w:rsidRPr="008B0C60">
        <w:rPr>
          <w:rFonts w:asciiTheme="majorHAnsi" w:hAnsiTheme="majorHAnsi"/>
        </w:rPr>
        <w:t>, bude-li to nutné;</w:t>
      </w:r>
    </w:p>
    <w:p w:rsidRPr="008B0C60" w:rsidR="00184CCF" w:rsidP="00F30234" w:rsidRDefault="00E621BC" w14:paraId="12B0880D" w14:textId="2336CCC3">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Pr="008B0C60" w:rsidR="00F81353">
        <w:rPr>
          <w:rFonts w:asciiTheme="majorHAnsi" w:hAnsiTheme="majorHAnsi"/>
        </w:rPr>
        <w:t>snášet omezení nezbytná při provádění opatření dle harmonogramu;</w:t>
      </w:r>
    </w:p>
    <w:p w:rsidRPr="008B0C60" w:rsidR="00184CCF" w:rsidP="00F30234" w:rsidRDefault="00E621BC" w14:paraId="19601B63" w14:textId="7D8D34A9">
      <w:pPr>
        <w:pStyle w:val="Nadpis5"/>
        <w:numPr>
          <w:ilvl w:val="0"/>
          <w:numId w:val="13"/>
        </w:numPr>
        <w:ind w:left="964" w:hanging="567"/>
        <w:rPr>
          <w:rFonts w:asciiTheme="majorHAnsi" w:hAnsiTheme="majorHAnsi"/>
        </w:rPr>
      </w:pPr>
      <w:r w:rsidRPr="008B0C60">
        <w:rPr>
          <w:rFonts w:asciiTheme="majorHAnsi" w:hAnsiTheme="majorHAnsi"/>
        </w:rPr>
        <w:t xml:space="preserve">poskytne </w:t>
      </w:r>
      <w:r w:rsidRPr="008B0C60" w:rsidR="007750DD">
        <w:rPr>
          <w:rFonts w:asciiTheme="majorHAnsi" w:hAnsiTheme="majorHAnsi"/>
        </w:rPr>
        <w:t>na náklady</w:t>
      </w:r>
      <w:r w:rsidRPr="008B0C60" w:rsidR="00F81353">
        <w:rPr>
          <w:rFonts w:asciiTheme="majorHAnsi" w:hAnsiTheme="majorHAnsi"/>
        </w:rPr>
        <w:t xml:space="preserve"> ESCO </w:t>
      </w:r>
      <w:r w:rsidRPr="008B0C60" w:rsidR="00207C5D">
        <w:rPr>
          <w:rFonts w:asciiTheme="majorHAnsi" w:hAnsiTheme="majorHAnsi"/>
        </w:rPr>
        <w:t xml:space="preserve">přístup k </w:t>
      </w:r>
      <w:r w:rsidRPr="008B0C60" w:rsidR="00F81353">
        <w:rPr>
          <w:rFonts w:asciiTheme="majorHAnsi" w:hAnsiTheme="majorHAnsi"/>
        </w:rPr>
        <w:t>elektřin</w:t>
      </w:r>
      <w:r w:rsidRPr="008B0C60" w:rsidR="00207C5D">
        <w:rPr>
          <w:rFonts w:asciiTheme="majorHAnsi" w:hAnsiTheme="majorHAnsi"/>
        </w:rPr>
        <w:t>ě</w:t>
      </w:r>
      <w:r w:rsidRPr="008B0C60" w:rsidR="00F81353">
        <w:rPr>
          <w:rFonts w:asciiTheme="majorHAnsi" w:hAnsiTheme="majorHAnsi"/>
        </w:rPr>
        <w:t>, zemní</w:t>
      </w:r>
      <w:r w:rsidRPr="008B0C60" w:rsidR="00207C5D">
        <w:rPr>
          <w:rFonts w:asciiTheme="majorHAnsi" w:hAnsiTheme="majorHAnsi"/>
        </w:rPr>
        <w:t>mu</w:t>
      </w:r>
      <w:r w:rsidRPr="008B0C60" w:rsidR="00F81353">
        <w:rPr>
          <w:rFonts w:asciiTheme="majorHAnsi" w:hAnsiTheme="majorHAnsi"/>
        </w:rPr>
        <w:t xml:space="preserve"> plyn</w:t>
      </w:r>
      <w:r w:rsidRPr="008B0C60" w:rsidR="00207C5D">
        <w:rPr>
          <w:rFonts w:asciiTheme="majorHAnsi" w:hAnsiTheme="majorHAnsi"/>
        </w:rPr>
        <w:t>u</w:t>
      </w:r>
      <w:r w:rsidRPr="008B0C60" w:rsidR="00F81353">
        <w:rPr>
          <w:rFonts w:asciiTheme="majorHAnsi" w:hAnsiTheme="majorHAnsi"/>
        </w:rPr>
        <w:t>, vod</w:t>
      </w:r>
      <w:r w:rsidRPr="008B0C60" w:rsidR="00207C5D">
        <w:rPr>
          <w:rFonts w:asciiTheme="majorHAnsi" w:hAnsiTheme="majorHAnsi"/>
        </w:rPr>
        <w:t>ě</w:t>
      </w:r>
      <w:r w:rsidRPr="008B0C60" w:rsidR="00F81353">
        <w:rPr>
          <w:rFonts w:asciiTheme="majorHAnsi" w:hAnsiTheme="majorHAnsi"/>
        </w:rPr>
        <w:t>, případně další média v míře nezbytné pro provádění opatření</w:t>
      </w:r>
      <w:r w:rsidRPr="008B0C60" w:rsidR="002F1FBC">
        <w:rPr>
          <w:rFonts w:asciiTheme="majorHAnsi" w:hAnsiTheme="majorHAnsi"/>
        </w:rPr>
        <w:t>; ESCO</w:t>
      </w:r>
      <w:r w:rsidRPr="008B0C60" w:rsidR="00ED1E8B">
        <w:rPr>
          <w:rFonts w:asciiTheme="majorHAnsi" w:hAnsiTheme="majorHAnsi"/>
        </w:rPr>
        <w:t xml:space="preserve"> po dohodě s Klientem</w:t>
      </w:r>
      <w:r w:rsidRPr="008B0C60" w:rsidR="002F1FBC">
        <w:rPr>
          <w:rFonts w:asciiTheme="majorHAnsi" w:hAnsiTheme="majorHAnsi"/>
        </w:rPr>
        <w:t xml:space="preserve"> </w:t>
      </w:r>
      <w:proofErr w:type="gramStart"/>
      <w:r w:rsidRPr="008B0C60" w:rsidR="002F1FBC">
        <w:rPr>
          <w:rFonts w:asciiTheme="majorHAnsi" w:hAnsiTheme="majorHAnsi"/>
        </w:rPr>
        <w:t>zabezpečí</w:t>
      </w:r>
      <w:proofErr w:type="gramEnd"/>
      <w:r w:rsidRPr="008B0C60" w:rsidR="002F1FBC">
        <w:rPr>
          <w:rFonts w:asciiTheme="majorHAnsi" w:hAnsiTheme="majorHAnsi"/>
        </w:rPr>
        <w:t xml:space="preserve"> měření odběru náklad</w:t>
      </w:r>
      <w:r w:rsidRPr="008B0C60" w:rsidR="00ED1E8B">
        <w:rPr>
          <w:rFonts w:asciiTheme="majorHAnsi" w:hAnsiTheme="majorHAnsi"/>
        </w:rPr>
        <w:t>ů</w:t>
      </w:r>
      <w:r w:rsidRPr="008B0C60" w:rsidR="002F1FBC">
        <w:rPr>
          <w:rFonts w:asciiTheme="majorHAnsi" w:hAnsiTheme="majorHAnsi"/>
        </w:rPr>
        <w:t xml:space="preserve"> na všechny energie</w:t>
      </w:r>
      <w:r w:rsidRPr="008B0C60" w:rsidR="00EC4125">
        <w:rPr>
          <w:rFonts w:asciiTheme="majorHAnsi" w:hAnsiTheme="majorHAnsi"/>
        </w:rPr>
        <w:t xml:space="preserve"> a tyto náklady</w:t>
      </w:r>
      <w:r w:rsidRPr="008B0C60" w:rsidR="002F1FBC">
        <w:rPr>
          <w:rFonts w:asciiTheme="majorHAnsi" w:hAnsiTheme="majorHAnsi"/>
        </w:rPr>
        <w:t xml:space="preserve"> budou následně přeúčtovány ESCO</w:t>
      </w:r>
      <w:r w:rsidRPr="008B0C60" w:rsidR="00F81353">
        <w:rPr>
          <w:rFonts w:asciiTheme="majorHAnsi" w:hAnsiTheme="majorHAnsi"/>
        </w:rPr>
        <w:t>;</w:t>
      </w:r>
    </w:p>
    <w:p w:rsidRPr="008B0C60" w:rsidR="00184CCF" w:rsidP="00F30234" w:rsidRDefault="00F81353" w14:paraId="3CA57E49" w14:textId="019A029A">
      <w:pPr>
        <w:pStyle w:val="Nadpis5"/>
        <w:numPr>
          <w:ilvl w:val="0"/>
          <w:numId w:val="13"/>
        </w:numPr>
        <w:ind w:left="964" w:hanging="567"/>
        <w:rPr>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rsidRPr="00F27368" w:rsidR="00F81353" w:rsidP="00957080" w:rsidRDefault="00F81353" w14:paraId="33EA7C47" w14:textId="758D7BCA">
      <w:pPr>
        <w:pStyle w:val="Nadpis2"/>
        <w:rPr>
          <w:rFonts w:asciiTheme="majorHAnsi" w:hAnsiTheme="majorHAnsi"/>
        </w:rPr>
      </w:pPr>
      <w:bookmarkStart w:name="_Ref330840265" w:id="20"/>
      <w:r w:rsidRPr="008B0C60">
        <w:rPr>
          <w:rFonts w:asciiTheme="majorHAnsi" w:hAnsiTheme="majorHAnsi"/>
        </w:rPr>
        <w:t>ESCO se zavazuje</w:t>
      </w:r>
      <w:r w:rsidRPr="00F27368">
        <w:rPr>
          <w:rFonts w:asciiTheme="majorHAnsi" w:hAnsiTheme="majorHAnsi"/>
        </w:rPr>
        <w:t>:</w:t>
      </w:r>
      <w:bookmarkEnd w:id="20"/>
    </w:p>
    <w:p w:rsidRPr="00F27368" w:rsidR="00184CCF" w:rsidP="00F30234" w:rsidRDefault="00F81353" w14:paraId="45AE8DC1" w14:textId="593470CD">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Pr="00F27368" w:rsidR="00347A2F">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w:t>
      </w:r>
      <w:proofErr w:type="gramStart"/>
      <w:r w:rsidRPr="00F27368">
        <w:rPr>
          <w:rFonts w:asciiTheme="majorHAnsi" w:hAnsiTheme="majorHAnsi"/>
        </w:rPr>
        <w:t>nevyjádří</w:t>
      </w:r>
      <w:proofErr w:type="gramEnd"/>
      <w:r w:rsidRPr="00F27368">
        <w:rPr>
          <w:rFonts w:asciiTheme="majorHAnsi" w:hAnsiTheme="majorHAnsi"/>
        </w:rPr>
        <w:t xml:space="preserve">-li se Klient do </w:t>
      </w:r>
      <w:r w:rsidRPr="00F27368" w:rsidR="00461C1A">
        <w:rPr>
          <w:rFonts w:asciiTheme="majorHAnsi" w:hAnsiTheme="majorHAnsi"/>
        </w:rPr>
        <w:t>[</w:t>
      </w:r>
      <w:r w:rsidR="00F32179">
        <w:rPr>
          <w:rFonts w:asciiTheme="majorHAnsi" w:hAnsiTheme="majorHAnsi"/>
        </w:rPr>
        <w:t>30</w:t>
      </w:r>
      <w:r w:rsidRPr="00F27368" w:rsidR="00051CB3">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rsidRPr="00F27368" w:rsidR="00184CCF" w:rsidP="00F30234" w:rsidRDefault="00F81353" w14:paraId="5480F669" w14:textId="0C154096">
      <w:pPr>
        <w:pStyle w:val="Nadpis5"/>
        <w:numPr>
          <w:ilvl w:val="0"/>
          <w:numId w:val="14"/>
        </w:numPr>
        <w:ind w:left="964" w:hanging="567"/>
        <w:rPr>
          <w:rFonts w:asciiTheme="majorHAnsi" w:hAnsiTheme="majorHAnsi"/>
        </w:rPr>
      </w:pPr>
      <w:bookmarkStart w:name="_Ref152047542" w:id="21"/>
      <w:r w:rsidRPr="00F27368">
        <w:rPr>
          <w:rFonts w:asciiTheme="majorHAnsi" w:hAnsiTheme="majorHAnsi"/>
        </w:rPr>
        <w:t xml:space="preserve">před zahájením </w:t>
      </w:r>
      <w:r w:rsidRPr="00F27368" w:rsidR="0067257E">
        <w:rPr>
          <w:rFonts w:asciiTheme="majorHAnsi" w:hAnsiTheme="majorHAnsi"/>
        </w:rPr>
        <w:t xml:space="preserve">provádění základních opatření </w:t>
      </w:r>
      <w:r w:rsidRPr="00F27368">
        <w:rPr>
          <w:rFonts w:asciiTheme="majorHAnsi" w:hAnsiTheme="majorHAnsi"/>
        </w:rPr>
        <w:t>vypracovat a předložit Klientovi k</w:t>
      </w:r>
      <w:r w:rsidRPr="00F27368" w:rsidR="00566F3E">
        <w:rPr>
          <w:rFonts w:asciiTheme="majorHAnsi" w:hAnsiTheme="majorHAnsi"/>
        </w:rPr>
        <w:t> </w:t>
      </w:r>
      <w:r w:rsidRPr="00F27368">
        <w:rPr>
          <w:rFonts w:asciiTheme="majorHAnsi" w:hAnsiTheme="majorHAnsi"/>
        </w:rPr>
        <w:t>připomínkám</w:t>
      </w:r>
      <w:r w:rsidRPr="00F27368" w:rsidR="00046F0B">
        <w:rPr>
          <w:rFonts w:asciiTheme="majorHAnsi" w:hAnsiTheme="majorHAnsi"/>
        </w:rPr>
        <w:t xml:space="preserve"> </w:t>
      </w:r>
      <w:r w:rsidRPr="00F27368" w:rsidR="00621EC3">
        <w:rPr>
          <w:rFonts w:asciiTheme="majorHAnsi" w:hAnsiTheme="majorHAnsi"/>
        </w:rPr>
        <w:t xml:space="preserve">upřesněný </w:t>
      </w:r>
      <w:r w:rsidRPr="00F27368">
        <w:rPr>
          <w:rFonts w:asciiTheme="majorHAnsi" w:hAnsiTheme="majorHAnsi"/>
        </w:rPr>
        <w:t xml:space="preserve">časový plán provádění základních opatření </w:t>
      </w:r>
      <w:r w:rsidRPr="00F27368" w:rsidR="000D759F">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Pr="00F27368" w:rsidR="00765A27">
        <w:rPr>
          <w:rFonts w:asciiTheme="majorHAnsi" w:hAnsiTheme="majorHAnsi"/>
          <w:b/>
        </w:rPr>
        <w:t xml:space="preserve"> </w:t>
      </w:r>
      <w:r w:rsidRPr="00F27368" w:rsidR="009C109E">
        <w:rPr>
          <w:rFonts w:asciiTheme="majorHAnsi" w:hAnsiTheme="majorHAnsi"/>
          <w:b/>
        </w:rPr>
        <w:t xml:space="preserve">realizace </w:t>
      </w:r>
      <w:r w:rsidRPr="00F27368" w:rsidR="00765A27">
        <w:rPr>
          <w:rFonts w:asciiTheme="majorHAnsi" w:hAnsiTheme="majorHAnsi"/>
          <w:b/>
        </w:rPr>
        <w:t>základních opatření</w:t>
      </w:r>
      <w:r w:rsidRPr="00F27368">
        <w:rPr>
          <w:rFonts w:asciiTheme="majorHAnsi" w:hAnsiTheme="majorHAnsi"/>
        </w:rPr>
        <w:t>“)</w:t>
      </w:r>
      <w:r w:rsidRPr="00F27368" w:rsidR="00A27764">
        <w:rPr>
          <w:rFonts w:asciiTheme="majorHAnsi" w:hAnsiTheme="majorHAnsi"/>
        </w:rPr>
        <w:t>,</w:t>
      </w:r>
      <w:r w:rsidRPr="00F27368">
        <w:rPr>
          <w:rFonts w:asciiTheme="majorHAnsi" w:hAnsiTheme="majorHAnsi"/>
        </w:rPr>
        <w:t xml:space="preserve"> </w:t>
      </w:r>
      <w:r w:rsidRPr="00F27368" w:rsidR="00621EC3">
        <w:rPr>
          <w:rFonts w:asciiTheme="majorHAnsi" w:hAnsiTheme="majorHAnsi"/>
        </w:rPr>
        <w:t>který bude</w:t>
      </w:r>
      <w:r w:rsidRPr="00F27368" w:rsidR="007745EF">
        <w:rPr>
          <w:rFonts w:asciiTheme="majorHAnsi" w:hAnsiTheme="majorHAnsi"/>
        </w:rPr>
        <w:t xml:space="preserve"> v souladu s</w:t>
      </w:r>
      <w:r w:rsidRPr="00F27368">
        <w:rPr>
          <w:rFonts w:asciiTheme="majorHAnsi" w:hAnsiTheme="majorHAnsi"/>
        </w:rPr>
        <w:t xml:space="preserve"> harmonogramem</w:t>
      </w:r>
      <w:r w:rsidRPr="00F27368" w:rsidR="00765A27">
        <w:rPr>
          <w:rFonts w:asciiTheme="majorHAnsi" w:hAnsiTheme="majorHAnsi"/>
        </w:rPr>
        <w:t xml:space="preserve"> realizace </w:t>
      </w:r>
      <w:r w:rsidR="00CE06AF">
        <w:rPr>
          <w:rFonts w:asciiTheme="majorHAnsi" w:hAnsiTheme="majorHAnsi"/>
        </w:rPr>
        <w:t>akce</w:t>
      </w:r>
      <w:r w:rsidRPr="00F27368" w:rsidR="00CE06AF">
        <w:rPr>
          <w:rFonts w:asciiTheme="majorHAnsi" w:hAnsiTheme="majorHAnsi"/>
        </w:rPr>
        <w:t xml:space="preserve"> </w:t>
      </w:r>
      <w:r w:rsidRPr="00F27368">
        <w:rPr>
          <w:rFonts w:asciiTheme="majorHAnsi" w:hAnsiTheme="majorHAnsi"/>
        </w:rPr>
        <w:t>uveden</w:t>
      </w:r>
      <w:r w:rsidRPr="00F27368" w:rsidR="00765A27">
        <w:rPr>
          <w:rFonts w:asciiTheme="majorHAnsi" w:hAnsiTheme="majorHAnsi"/>
        </w:rPr>
        <w:t xml:space="preserve">ém </w:t>
      </w:r>
      <w:r w:rsidRPr="00F27368">
        <w:rPr>
          <w:rFonts w:asciiTheme="majorHAnsi" w:hAnsiTheme="majorHAnsi"/>
        </w:rPr>
        <w:t>v příloze č.</w:t>
      </w:r>
      <w:r w:rsidRPr="00F27368" w:rsidR="00B24712">
        <w:rPr>
          <w:rFonts w:asciiTheme="majorHAnsi" w:hAnsiTheme="majorHAnsi"/>
        </w:rPr>
        <w:t> 4</w:t>
      </w:r>
      <w:r w:rsidRPr="00F27368">
        <w:rPr>
          <w:rFonts w:asciiTheme="majorHAnsi" w:hAnsiTheme="majorHAnsi"/>
        </w:rPr>
        <w:t xml:space="preserve">, a </w:t>
      </w:r>
      <w:r w:rsidRPr="00F27368" w:rsidR="00621EC3">
        <w:rPr>
          <w:rFonts w:asciiTheme="majorHAnsi" w:hAnsiTheme="majorHAnsi"/>
        </w:rPr>
        <w:t>bude</w:t>
      </w:r>
      <w:r w:rsidRPr="00F27368">
        <w:rPr>
          <w:rFonts w:asciiTheme="majorHAnsi" w:hAnsiTheme="majorHAnsi"/>
        </w:rPr>
        <w:t xml:space="preserve"> respektov</w:t>
      </w:r>
      <w:r w:rsidRPr="00F27368" w:rsidR="00621EC3">
        <w:rPr>
          <w:rFonts w:asciiTheme="majorHAnsi" w:hAnsiTheme="majorHAnsi"/>
        </w:rPr>
        <w:t>at</w:t>
      </w:r>
      <w:r w:rsidRPr="00F27368">
        <w:rPr>
          <w:rFonts w:asciiTheme="majorHAnsi" w:hAnsiTheme="majorHAnsi"/>
        </w:rPr>
        <w:t xml:space="preserve"> charakter a využití objektů a</w:t>
      </w:r>
      <w:r w:rsidRPr="00F27368" w:rsidR="00621EC3">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21"/>
    </w:p>
    <w:p w:rsidR="00F81353" w:rsidP="00AA3612" w:rsidRDefault="00F81353" w14:paraId="7279F70E" w14:textId="51B5C1CA">
      <w:pPr>
        <w:pStyle w:val="Bullet2"/>
        <w:ind w:left="1248" w:hanging="284"/>
        <w:rPr>
          <w:rFonts w:asciiTheme="majorHAnsi" w:hAnsiTheme="majorHAnsi"/>
        </w:rPr>
      </w:pPr>
      <w:r w:rsidRPr="00F27368">
        <w:rPr>
          <w:rFonts w:asciiTheme="majorHAnsi" w:hAnsiTheme="majorHAnsi"/>
        </w:rPr>
        <w:t>v harmonogramu</w:t>
      </w:r>
      <w:r w:rsidRPr="00F27368" w:rsidR="009C109E">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rsidRPr="00D84B9A" w:rsidR="00F32179" w:rsidP="00F32179" w:rsidRDefault="00F32179" w14:paraId="44D8533A" w14:textId="16CD66BF">
      <w:pPr>
        <w:pStyle w:val="Bullet2"/>
        <w:ind w:left="1248" w:hanging="284"/>
        <w:rPr>
          <w:rFonts w:asciiTheme="majorHAnsi" w:hAnsiTheme="majorHAnsi"/>
        </w:rPr>
      </w:pPr>
      <w:r w:rsidRPr="00586DB0">
        <w:rPr>
          <w:rFonts w:asciiTheme="majorHAnsi" w:hAnsiTheme="majorHAnsi"/>
        </w:rPr>
        <w:t xml:space="preserve">v harmonogramu realizace </w:t>
      </w:r>
      <w:r w:rsidR="00CE06AF">
        <w:rPr>
          <w:rFonts w:asciiTheme="majorHAnsi" w:hAnsiTheme="majorHAnsi"/>
        </w:rPr>
        <w:t>akce</w:t>
      </w:r>
      <w:r w:rsidRPr="00F27368" w:rsidR="00CE06AF">
        <w:rPr>
          <w:rFonts w:asciiTheme="majorHAnsi" w:hAnsiTheme="majorHAnsi"/>
        </w:rPr>
        <w:t xml:space="preserve"> </w:t>
      </w:r>
      <w:r w:rsidRPr="00586DB0">
        <w:rPr>
          <w:rFonts w:asciiTheme="majorHAnsi" w:hAnsiTheme="majorHAnsi"/>
        </w:rPr>
        <w:t xml:space="preserve">budou uvedeny časové milníky i pro přípravu </w:t>
      </w:r>
      <w:r w:rsidR="00CE06AF">
        <w:rPr>
          <w:rFonts w:asciiTheme="majorHAnsi" w:hAnsiTheme="majorHAnsi"/>
        </w:rPr>
        <w:t>akce</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CE06AF">
        <w:rPr>
          <w:rFonts w:asciiTheme="majorHAnsi" w:hAnsiTheme="majorHAnsi"/>
        </w:rPr>
        <w:t>akce</w:t>
      </w:r>
      <w:r w:rsidRPr="00586DB0">
        <w:rPr>
          <w:rFonts w:asciiTheme="majorHAnsi" w:hAnsiTheme="majorHAnsi"/>
        </w:rPr>
        <w:t>, termín kolaudačního řízení atd.;</w:t>
      </w:r>
    </w:p>
    <w:p w:rsidRPr="00F27368" w:rsidR="00F81353" w:rsidP="00AA3612" w:rsidRDefault="00F81353" w14:paraId="4C07B6EA" w14:textId="77777777">
      <w:pPr>
        <w:pStyle w:val="Bullet2"/>
        <w:ind w:left="1248" w:hanging="284"/>
        <w:rPr>
          <w:rFonts w:asciiTheme="majorHAnsi" w:hAnsiTheme="majorHAnsi"/>
        </w:rPr>
      </w:pPr>
      <w:r w:rsidRPr="00F27368">
        <w:rPr>
          <w:rFonts w:asciiTheme="majorHAnsi" w:hAnsiTheme="majorHAnsi"/>
        </w:rPr>
        <w:t>harmonogram</w:t>
      </w:r>
      <w:r w:rsidRPr="00F27368" w:rsidR="00860E4A">
        <w:rPr>
          <w:rFonts w:asciiTheme="majorHAnsi" w:hAnsiTheme="majorHAnsi"/>
        </w:rPr>
        <w:t xml:space="preserve"> realizace základních opatření</w:t>
      </w:r>
      <w:r w:rsidRPr="00F27368">
        <w:rPr>
          <w:rFonts w:asciiTheme="majorHAnsi" w:hAnsiTheme="majorHAnsi"/>
        </w:rPr>
        <w:t xml:space="preserve"> bude obsahovat i plán kontrolních dnů;</w:t>
      </w:r>
    </w:p>
    <w:p w:rsidRPr="00F27368" w:rsidR="00184CCF" w:rsidP="00F30234" w:rsidRDefault="00F179DE" w14:paraId="5F011F53" w14:textId="0B4670FA">
      <w:pPr>
        <w:pStyle w:val="Nadpis5"/>
        <w:numPr>
          <w:ilvl w:val="0"/>
          <w:numId w:val="14"/>
        </w:numPr>
        <w:ind w:left="964" w:hanging="567"/>
        <w:rPr>
          <w:rFonts w:asciiTheme="majorHAnsi" w:hAnsiTheme="majorHAnsi"/>
        </w:rPr>
      </w:pPr>
      <w:r w:rsidRPr="00F27368">
        <w:rPr>
          <w:rFonts w:asciiTheme="majorHAnsi" w:hAnsiTheme="majorHAnsi"/>
        </w:rPr>
        <w:t xml:space="preserve">před zahájením provádění základních investičních opatření </w:t>
      </w:r>
      <w:r w:rsidRPr="00F27368" w:rsidR="00664E47">
        <w:rPr>
          <w:rFonts w:asciiTheme="majorHAnsi" w:hAnsiTheme="majorHAnsi"/>
        </w:rPr>
        <w:t xml:space="preserve">zajistit </w:t>
      </w:r>
      <w:r w:rsidRPr="00F27368" w:rsidR="001752AD">
        <w:rPr>
          <w:rFonts w:asciiTheme="majorHAnsi" w:hAnsiTheme="majorHAnsi"/>
        </w:rPr>
        <w:t xml:space="preserve">za maximální součinnosti Klienta </w:t>
      </w:r>
      <w:r w:rsidRPr="00F27368">
        <w:rPr>
          <w:rFonts w:asciiTheme="majorHAnsi" w:hAnsiTheme="majorHAnsi"/>
        </w:rPr>
        <w:t xml:space="preserve">ohledně základních investičních opatření vydání stavebního povolení, </w:t>
      </w:r>
      <w:r w:rsidRPr="00F27368">
        <w:rPr>
          <w:rFonts w:asciiTheme="majorHAnsi" w:hAnsiTheme="majorHAnsi"/>
        </w:rPr>
        <w:t>příp. jiných povolení či rozhodnutí orgánů veřejné správy nezbytných dle právních předpisů k provedení základních investičních opatření</w:t>
      </w:r>
      <w:r w:rsidRPr="00414BA5" w:rsidR="00414BA5">
        <w:t xml:space="preserve"> </w:t>
      </w:r>
      <w:r w:rsidRPr="00414BA5" w:rsidR="00414BA5">
        <w:rPr>
          <w:rFonts w:asciiTheme="majorHAnsi" w:hAnsiTheme="majorHAnsi"/>
        </w:rPr>
        <w:t>na základě plné moci udělené ESCO ze strany Klienta</w:t>
      </w:r>
      <w:r w:rsidRPr="00F27368" w:rsidR="00F81353">
        <w:rPr>
          <w:rFonts w:asciiTheme="majorHAnsi" w:hAnsiTheme="majorHAnsi"/>
        </w:rPr>
        <w:t xml:space="preserve">; </w:t>
      </w:r>
    </w:p>
    <w:p w:rsidRPr="00F27368" w:rsidR="00184CCF" w:rsidP="00F30234" w:rsidRDefault="00F81353" w14:paraId="491B97B5" w14:textId="77777777">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rsidRPr="00F27368" w:rsidR="00184CCF" w:rsidP="00F30234" w:rsidRDefault="00F81353" w14:paraId="4297CB74" w14:textId="0FB1153E">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Pr="00F27368" w:rsidR="001F476B">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Pr="00F27368" w:rsidR="007750DD">
        <w:rPr>
          <w:rFonts w:asciiTheme="majorHAnsi" w:hAnsiTheme="majorHAnsi"/>
        </w:rPr>
        <w:t xml:space="preserve">, k čemuž Klient udělí </w:t>
      </w:r>
      <w:r w:rsidRPr="00F27368" w:rsidR="00621EC3">
        <w:rPr>
          <w:rFonts w:asciiTheme="majorHAnsi" w:hAnsiTheme="majorHAnsi"/>
        </w:rPr>
        <w:t xml:space="preserve">ESCO </w:t>
      </w:r>
      <w:r w:rsidRPr="00F27368" w:rsidR="007750DD">
        <w:rPr>
          <w:rFonts w:asciiTheme="majorHAnsi" w:hAnsiTheme="majorHAnsi"/>
        </w:rPr>
        <w:t>plnou moc</w:t>
      </w:r>
      <w:r w:rsidRPr="00F27368">
        <w:rPr>
          <w:rFonts w:asciiTheme="majorHAnsi" w:hAnsiTheme="majorHAnsi"/>
        </w:rPr>
        <w:t>;</w:t>
      </w:r>
    </w:p>
    <w:p w:rsidRPr="00F27368" w:rsidR="00184CCF" w:rsidP="00F30234" w:rsidRDefault="00F81353" w14:paraId="5464ECAB" w14:textId="77777777">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Pr="00F27368" w:rsidR="00187D4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rsidRPr="00F27368" w:rsidR="00184CCF" w:rsidP="00F30234" w:rsidRDefault="00F81353" w14:paraId="3ED8398F" w14:textId="77777777">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Pr="00F27368" w:rsidR="00CA5084">
        <w:rPr>
          <w:rFonts w:asciiTheme="majorHAnsi" w:hAnsiTheme="majorHAnsi"/>
        </w:rPr>
        <w:t> </w:t>
      </w:r>
      <w:r w:rsidRPr="00F27368" w:rsidR="00CE7633">
        <w:rPr>
          <w:rFonts w:asciiTheme="majorHAnsi" w:hAnsiTheme="majorHAnsi"/>
        </w:rPr>
        <w:t>obecně</w:t>
      </w:r>
      <w:r w:rsidRPr="00F27368" w:rsidR="00CA5084">
        <w:rPr>
          <w:rFonts w:asciiTheme="majorHAnsi" w:hAnsiTheme="majorHAnsi"/>
        </w:rPr>
        <w:t xml:space="preserve"> závaznými</w:t>
      </w:r>
      <w:r w:rsidRPr="00F27368" w:rsidR="00CE7633">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rsidRPr="00F27368" w:rsidR="00184CCF" w:rsidP="00F30234" w:rsidRDefault="00F81353" w14:paraId="0824E9D6" w14:textId="77777777">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Pr="00F27368" w:rsidR="00705D03">
        <w:rPr>
          <w:rFonts w:asciiTheme="majorHAnsi" w:hAnsiTheme="majorHAnsi"/>
        </w:rPr>
        <w:t>v příloze č. 7</w:t>
      </w:r>
      <w:r w:rsidRPr="00F27368">
        <w:rPr>
          <w:rFonts w:asciiTheme="majorHAnsi" w:hAnsiTheme="majorHAnsi"/>
        </w:rPr>
        <w:t>.</w:t>
      </w:r>
    </w:p>
    <w:p w:rsidRPr="00F27368" w:rsidR="00184CCF" w:rsidP="00F30234" w:rsidRDefault="00F81353" w14:paraId="0B2B63C7" w14:textId="77777777">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Pr="00F27368" w:rsidR="00236BCB">
        <w:rPr>
          <w:rFonts w:asciiTheme="majorHAnsi" w:hAnsiTheme="majorHAnsi"/>
        </w:rPr>
        <w:t>,</w:t>
      </w:r>
      <w:r w:rsidRPr="00F27368">
        <w:rPr>
          <w:rFonts w:asciiTheme="majorHAnsi" w:hAnsiTheme="majorHAnsi"/>
        </w:rPr>
        <w:t xml:space="preserve"> </w:t>
      </w:r>
      <w:r w:rsidRPr="00F27368" w:rsidR="0023191F">
        <w:rPr>
          <w:rFonts w:asciiTheme="majorHAnsi" w:hAnsiTheme="majorHAnsi"/>
        </w:rPr>
        <w:t xml:space="preserve">o technických požadavcích na výrobky a </w:t>
      </w:r>
      <w:r w:rsidRPr="00F27368" w:rsidR="00ED21B2">
        <w:rPr>
          <w:rFonts w:asciiTheme="majorHAnsi" w:hAnsiTheme="majorHAnsi"/>
        </w:rPr>
        <w:t>o změně a doplnění některých zákonů</w:t>
      </w:r>
      <w:r w:rsidRPr="00F27368" w:rsidR="0035420E">
        <w:rPr>
          <w:rFonts w:asciiTheme="majorHAnsi" w:hAnsiTheme="majorHAnsi"/>
        </w:rPr>
        <w:t>,</w:t>
      </w:r>
      <w:r w:rsidRPr="00F27368" w:rsidR="0023191F">
        <w:rPr>
          <w:rFonts w:asciiTheme="majorHAnsi" w:hAnsiTheme="majorHAnsi"/>
        </w:rPr>
        <w:t xml:space="preserve"> </w:t>
      </w:r>
      <w:r w:rsidRPr="00F27368">
        <w:rPr>
          <w:rFonts w:asciiTheme="majorHAnsi" w:hAnsiTheme="majorHAnsi"/>
        </w:rPr>
        <w:t>v platném znění;</w:t>
      </w:r>
    </w:p>
    <w:p w:rsidR="00F32179" w:rsidP="00414BA5" w:rsidRDefault="00F81353" w14:paraId="088D9A78" w14:textId="5E2DC923">
      <w:pPr>
        <w:pStyle w:val="Nadpis5"/>
        <w:numPr>
          <w:ilvl w:val="0"/>
          <w:numId w:val="14"/>
        </w:numPr>
        <w:ind w:left="964" w:hanging="567"/>
        <w:rPr>
          <w:rFonts w:asciiTheme="majorHAnsi" w:hAnsiTheme="majorHAnsi"/>
        </w:rPr>
      </w:pPr>
      <w:bookmarkStart w:name="_Ref152047622" w:id="22"/>
      <w:r w:rsidRPr="00F27368">
        <w:rPr>
          <w:rFonts w:asciiTheme="majorHAnsi" w:hAnsiTheme="majorHAnsi"/>
        </w:rPr>
        <w:t xml:space="preserve">vést ode dne převzetí staveniště </w:t>
      </w:r>
      <w:r w:rsidR="00200D34">
        <w:rPr>
          <w:rFonts w:asciiTheme="majorHAnsi" w:hAnsiTheme="majorHAnsi"/>
        </w:rPr>
        <w:t xml:space="preserve">deník </w:t>
      </w:r>
      <w:r w:rsidRPr="00F32179" w:rsidR="00F32179">
        <w:rPr>
          <w:rFonts w:asciiTheme="majorHAnsi" w:hAnsiTheme="majorHAnsi"/>
        </w:rPr>
        <w:t xml:space="preserve">stavebních a montážních prací </w:t>
      </w:r>
      <w:r w:rsidRPr="00200D34" w:rsidR="00200D34">
        <w:rPr>
          <w:rFonts w:asciiTheme="majorHAnsi" w:hAnsiTheme="majorHAnsi"/>
        </w:rPr>
        <w:t>v souladu s požadavky obecně závazných předpisů, zejména pak v souladu s ustanovením § 152 odst. 6 zákona č. 183/2006 Sb., stavební zákon, ve znění pozdějších předpisů</w:t>
      </w:r>
      <w:r w:rsidRPr="00F27368" w:rsidR="00144440">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Pr="00414BA5" w:rsid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rsidRPr="00586DB0" w:rsidR="00F32179" w:rsidP="00F32179" w:rsidRDefault="00F32179" w14:paraId="74D89972" w14:textId="77777777">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rsidRPr="00586DB0" w:rsidR="00F32179" w:rsidP="00F32179" w:rsidRDefault="00F32179" w14:paraId="34839B08" w14:textId="77777777">
      <w:pPr>
        <w:pStyle w:val="Bullet2"/>
        <w:ind w:left="1248" w:hanging="284"/>
        <w:rPr>
          <w:rFonts w:asciiTheme="majorHAnsi" w:hAnsiTheme="majorHAnsi"/>
        </w:rPr>
      </w:pPr>
      <w:r w:rsidRPr="00586DB0">
        <w:rPr>
          <w:rFonts w:asciiTheme="majorHAnsi" w:hAnsiTheme="majorHAnsi"/>
        </w:rPr>
        <w:t>záznamy do deníku mohou provádět oprávněné osoby;</w:t>
      </w:r>
    </w:p>
    <w:p w:rsidRPr="00586DB0" w:rsidR="00F32179" w:rsidP="00F32179" w:rsidRDefault="00F32179" w14:paraId="37DF5C0C" w14:textId="77777777">
      <w:pPr>
        <w:pStyle w:val="Bullet2"/>
        <w:ind w:left="1248" w:hanging="284"/>
        <w:rPr>
          <w:rFonts w:asciiTheme="majorHAnsi" w:hAnsiTheme="majorHAnsi"/>
        </w:rPr>
      </w:pPr>
      <w:r w:rsidRPr="00586DB0">
        <w:rPr>
          <w:rFonts w:asciiTheme="majorHAnsi" w:hAnsiTheme="majorHAnsi"/>
        </w:rPr>
        <w:t>deník bude Klientovi trvale k dispozici na staveništi;</w:t>
      </w:r>
    </w:p>
    <w:p w:rsidRPr="00586DB0" w:rsidR="00F32179" w:rsidP="00F32179" w:rsidRDefault="00F32179" w14:paraId="0EDAFF8B" w14:textId="77777777">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rsidRPr="00586DB0" w:rsidR="00F32179" w:rsidP="00F32179" w:rsidRDefault="00F32179" w14:paraId="028A4068" w14:textId="77777777">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rsidRPr="00A84C25" w:rsidR="00F32179" w:rsidP="00586DB0" w:rsidRDefault="00F32179" w14:paraId="5E531369" w14:textId="1D8A33BC">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22"/>
    <w:p w:rsidRPr="00F27368" w:rsidR="00184CCF" w:rsidP="00F30234" w:rsidRDefault="00F81353" w14:paraId="0D9BB506" w14:textId="42B396DA">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Pr="00F27368" w:rsidR="007750DD">
        <w:rPr>
          <w:rFonts w:asciiTheme="majorHAnsi" w:hAnsiTheme="majorHAnsi"/>
        </w:rPr>
        <w:t xml:space="preserve"> </w:t>
      </w:r>
      <w:r w:rsidRPr="00F27368" w:rsidR="00592D71">
        <w:rPr>
          <w:rFonts w:asciiTheme="majorHAnsi" w:hAnsiTheme="majorHAnsi"/>
        </w:rPr>
        <w:t xml:space="preserve">do </w:t>
      </w:r>
      <w:r w:rsidRPr="00F27368" w:rsidR="00D0603C">
        <w:rPr>
          <w:rFonts w:asciiTheme="majorHAnsi" w:hAnsiTheme="majorHAnsi"/>
        </w:rPr>
        <w:t>[30]</w:t>
      </w:r>
      <w:r w:rsidRPr="00F27368" w:rsidR="00592D71">
        <w:rPr>
          <w:rFonts w:asciiTheme="majorHAnsi" w:hAnsiTheme="majorHAnsi"/>
        </w:rPr>
        <w:t xml:space="preserve"> pracovních dnů ode dne doručení výzvy k jejich p</w:t>
      </w:r>
      <w:r w:rsidRPr="00F27368" w:rsidR="007750DD">
        <w:rPr>
          <w:rFonts w:asciiTheme="majorHAnsi" w:hAnsiTheme="majorHAnsi"/>
        </w:rPr>
        <w:t>řevzetí</w:t>
      </w:r>
      <w:r w:rsidRPr="00F27368">
        <w:rPr>
          <w:rFonts w:asciiTheme="majorHAnsi" w:hAnsiTheme="majorHAnsi"/>
        </w:rPr>
        <w:t xml:space="preserve">, </w:t>
      </w:r>
      <w:r w:rsidRPr="00D80AE4" w:rsidR="00D80AE4">
        <w:rPr>
          <w:rFonts w:asciiTheme="majorHAnsi" w:hAnsiTheme="majorHAnsi"/>
        </w:rPr>
        <w:t xml:space="preserve">je ESCO oprávněn </w:t>
      </w:r>
      <w:r w:rsidR="000F300D">
        <w:rPr>
          <w:rFonts w:asciiTheme="majorHAnsi" w:hAnsiTheme="majorHAnsi"/>
        </w:rPr>
        <w:t xml:space="preserve">taková zařízení </w:t>
      </w:r>
      <w:r w:rsidRPr="00D80AE4" w:rsidR="00D80AE4">
        <w:rPr>
          <w:rFonts w:asciiTheme="majorHAnsi" w:hAnsiTheme="majorHAnsi"/>
        </w:rPr>
        <w:t>bez dalšího jako nepotřebné na svůj účet zlikvidovat, přičemž ESCO je povinen postupovat v souladu s legislativou platnou pro nakládání se státním majetkem a předat Klientovi doklad o provedené likvidaci, případně také předat výtěžek z prodeje po odečtení svých prokázaných nákladů;</w:t>
      </w:r>
    </w:p>
    <w:p w:rsidRPr="00F27368" w:rsidR="00184CCF" w:rsidP="00F30234" w:rsidRDefault="00F81353" w14:paraId="297C4DC5" w14:textId="77777777">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rsidRPr="00F27368" w:rsidR="00184CCF" w:rsidP="00F30234" w:rsidRDefault="00D80AE4" w14:paraId="20C046F3" w14:textId="1F605930">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Pr="00F27368" w:rsidR="00F81353">
        <w:rPr>
          <w:rFonts w:asciiTheme="majorHAnsi" w:hAnsiTheme="majorHAnsi"/>
        </w:rPr>
        <w:t>provést školení zaměstnanců Klienta určených k obsluze nebo údržbě technických zařízení, které jsou předmětem investičních opatření;</w:t>
      </w:r>
    </w:p>
    <w:p w:rsidRPr="00F27368" w:rsidR="00184CCF" w:rsidP="00F30234" w:rsidRDefault="00F81353" w14:paraId="0B6E9D97" w14:textId="77777777">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rsidRPr="00F27368" w:rsidR="00184CCF" w:rsidP="00F30234" w:rsidRDefault="00F81353" w14:paraId="2DA05E02" w14:textId="419F5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Pr="00F27368" w:rsidR="00D76BCC">
        <w:rPr>
          <w:rFonts w:asciiTheme="majorHAnsi" w:hAnsiTheme="majorHAnsi"/>
        </w:rPr>
        <w:t xml:space="preserve">v </w:t>
      </w:r>
      <w:r w:rsidRPr="00F27368" w:rsidR="00977549">
        <w:rPr>
          <w:rFonts w:asciiTheme="majorHAnsi" w:hAnsiTheme="majorHAnsi"/>
        </w:rPr>
        <w:t>souladu s ustanoveními </w:t>
      </w:r>
      <w:r w:rsidRPr="00F27368" w:rsidR="00B40838">
        <w:rPr>
          <w:rFonts w:asciiTheme="majorHAnsi" w:hAnsiTheme="majorHAnsi"/>
        </w:rPr>
        <w:fldChar w:fldCharType="begin"/>
      </w:r>
      <w:r w:rsidRPr="00F27368" w:rsidR="00B40838">
        <w:rPr>
          <w:rFonts w:asciiTheme="majorHAnsi" w:hAnsiTheme="majorHAnsi"/>
        </w:rPr>
        <w:instrText xml:space="preserve"> REF _Ref337650388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7</w:t>
      </w:r>
      <w:r w:rsidRPr="00F27368" w:rsidR="00B40838">
        <w:rPr>
          <w:rFonts w:asciiTheme="majorHAnsi" w:hAnsiTheme="majorHAnsi"/>
        </w:rPr>
        <w:fldChar w:fldCharType="end"/>
      </w:r>
      <w:r w:rsidRPr="00F27368">
        <w:rPr>
          <w:rFonts w:asciiTheme="majorHAnsi" w:hAnsiTheme="majorHAnsi"/>
        </w:rPr>
        <w:t>;</w:t>
      </w:r>
    </w:p>
    <w:p w:rsidRPr="00F27368" w:rsidR="00184CCF" w:rsidP="00F30234" w:rsidRDefault="00F81353" w14:paraId="7C433662" w14:textId="77777777">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Pr="00F27368" w:rsidR="00236BCB">
        <w:rPr>
          <w:rFonts w:asciiTheme="majorHAnsi" w:hAnsiTheme="majorHAnsi"/>
        </w:rPr>
        <w:t>.</w:t>
      </w:r>
    </w:p>
    <w:p w:rsidR="00184CCF" w:rsidP="00F30234" w:rsidRDefault="00F81353" w14:paraId="398A4EA1" w14:textId="19C72119">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Pr="00F27368" w:rsidR="00977549">
        <w:rPr>
          <w:rFonts w:asciiTheme="majorHAnsi" w:hAnsiTheme="majorHAnsi"/>
        </w:rPr>
        <w:t>, nejpozději do</w:t>
      </w:r>
      <w:r w:rsidRPr="00F27368" w:rsidR="00587049">
        <w:rPr>
          <w:rFonts w:asciiTheme="majorHAnsi" w:hAnsiTheme="majorHAnsi"/>
        </w:rPr>
        <w:t xml:space="preserve"> </w:t>
      </w:r>
      <w:r w:rsidRPr="00F27368" w:rsidR="00D0603C">
        <w:rPr>
          <w:rFonts w:asciiTheme="majorHAnsi" w:hAnsiTheme="majorHAnsi"/>
        </w:rPr>
        <w:t>[30]</w:t>
      </w:r>
      <w:r w:rsidRPr="00F27368" w:rsidR="00587049">
        <w:rPr>
          <w:rFonts w:asciiTheme="majorHAnsi" w:hAnsiTheme="majorHAnsi"/>
        </w:rPr>
        <w:t xml:space="preserve"> dnů,</w:t>
      </w:r>
      <w:r w:rsidRPr="00F27368" w:rsidR="00977549">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rsidRPr="00B63AD2" w:rsidR="00D80AE4" w:rsidP="00B63AD2" w:rsidRDefault="00D80AE4" w14:paraId="074D8D02" w14:textId="5F89F868">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rsidRPr="00F27368" w:rsidR="00A6582B" w:rsidP="00957080" w:rsidRDefault="00A6582B" w14:paraId="09F7483D" w14:textId="1B5CBE73">
      <w:pPr>
        <w:pStyle w:val="Nadpis2"/>
        <w:rPr>
          <w:rFonts w:asciiTheme="majorHAnsi" w:hAnsiTheme="majorHAnsi"/>
        </w:rPr>
      </w:pPr>
      <w:r w:rsidRPr="00F27368">
        <w:rPr>
          <w:rFonts w:asciiTheme="majorHAnsi" w:hAnsiTheme="majorHAnsi"/>
        </w:rPr>
        <w:t>Klient se zavazuje předat staveniště (areál/y) v termínu sta</w:t>
      </w:r>
      <w:r w:rsidRPr="00F27368" w:rsidR="00D762CD">
        <w:rPr>
          <w:rFonts w:asciiTheme="majorHAnsi" w:hAnsiTheme="majorHAnsi"/>
        </w:rPr>
        <w:t>no</w:t>
      </w:r>
      <w:r w:rsidRPr="00F27368">
        <w:rPr>
          <w:rFonts w:asciiTheme="majorHAnsi" w:hAnsiTheme="majorHAnsi"/>
        </w:rPr>
        <w:t>ven</w:t>
      </w:r>
      <w:r w:rsidRPr="00F27368" w:rsidR="000B3036">
        <w:rPr>
          <w:rFonts w:asciiTheme="majorHAnsi" w:hAnsiTheme="majorHAnsi"/>
        </w:rPr>
        <w:t>ém</w:t>
      </w:r>
      <w:r w:rsidRPr="00F27368" w:rsidR="00D762CD">
        <w:rPr>
          <w:rFonts w:asciiTheme="majorHAnsi" w:hAnsiTheme="majorHAnsi"/>
        </w:rPr>
        <w:t xml:space="preserve"> v</w:t>
      </w:r>
      <w:r w:rsidRPr="00F27368" w:rsidR="0081569D">
        <w:rPr>
          <w:rFonts w:asciiTheme="majorHAnsi" w:hAnsiTheme="majorHAnsi"/>
        </w:rPr>
        <w:t> </w:t>
      </w:r>
      <w:r w:rsidRPr="00F27368">
        <w:rPr>
          <w:rFonts w:asciiTheme="majorHAnsi" w:hAnsiTheme="majorHAnsi"/>
        </w:rPr>
        <w:t>harmonogramu</w:t>
      </w:r>
      <w:r w:rsidRPr="00F27368" w:rsidR="0081569D">
        <w:rPr>
          <w:rFonts w:asciiTheme="majorHAnsi" w:hAnsiTheme="majorHAnsi"/>
        </w:rPr>
        <w:t xml:space="preserve"> realizace </w:t>
      </w:r>
      <w:r w:rsidRPr="00D80AE4" w:rsidR="00D80AE4">
        <w:rPr>
          <w:rFonts w:asciiTheme="majorHAnsi" w:hAnsiTheme="majorHAnsi"/>
        </w:rPr>
        <w:t>základních opatření.</w:t>
      </w:r>
    </w:p>
    <w:p w:rsidRPr="00F27368" w:rsidR="007E1E0D" w:rsidP="00957080" w:rsidRDefault="007E1E0D" w14:paraId="6E9B0627" w14:textId="2EA1BEC2">
      <w:pPr>
        <w:pStyle w:val="Nadpis2"/>
        <w:rPr>
          <w:rFonts w:asciiTheme="majorHAnsi" w:hAnsiTheme="majorHAnsi"/>
        </w:rPr>
      </w:pPr>
      <w:r w:rsidRPr="00F27368">
        <w:rPr>
          <w:rFonts w:asciiTheme="majorHAnsi" w:hAnsiTheme="majorHAnsi"/>
        </w:rPr>
        <w:t>Smluvní strany se dohodly, že termíny uveden</w:t>
      </w:r>
      <w:r w:rsidRPr="00F27368" w:rsidR="00B24712">
        <w:rPr>
          <w:rFonts w:asciiTheme="majorHAnsi" w:hAnsiTheme="majorHAnsi"/>
        </w:rPr>
        <w:t>é v</w:t>
      </w:r>
      <w:r w:rsidRPr="00F27368" w:rsidR="00930E61">
        <w:rPr>
          <w:rFonts w:asciiTheme="majorHAnsi" w:hAnsiTheme="majorHAnsi"/>
        </w:rPr>
        <w:t> </w:t>
      </w:r>
      <w:r w:rsidRPr="00F27368" w:rsidR="00B24712">
        <w:rPr>
          <w:rFonts w:asciiTheme="majorHAnsi" w:hAnsiTheme="majorHAnsi"/>
        </w:rPr>
        <w:t>harmonogramu</w:t>
      </w:r>
      <w:r w:rsidRPr="00F27368" w:rsidR="00930E61">
        <w:rPr>
          <w:rFonts w:asciiTheme="majorHAnsi" w:hAnsiTheme="majorHAnsi"/>
        </w:rPr>
        <w:t xml:space="preserve"> realizace </w:t>
      </w:r>
      <w:r w:rsidR="00CE06AF">
        <w:rPr>
          <w:rFonts w:asciiTheme="majorHAnsi" w:hAnsiTheme="majorHAnsi"/>
        </w:rPr>
        <w:t>akce</w:t>
      </w:r>
      <w:r w:rsidRPr="00F27368" w:rsidR="00CE06AF">
        <w:rPr>
          <w:rFonts w:asciiTheme="majorHAnsi" w:hAnsiTheme="majorHAnsi"/>
        </w:rPr>
        <w:t xml:space="preserve"> </w:t>
      </w:r>
      <w:r w:rsidRPr="00F27368" w:rsidR="00092E44">
        <w:rPr>
          <w:rFonts w:asciiTheme="majorHAnsi" w:hAnsiTheme="majorHAnsi"/>
        </w:rPr>
        <w:t>a/nebo harmonogramu</w:t>
      </w:r>
      <w:r w:rsidRPr="00F27368" w:rsidR="00A712B8">
        <w:rPr>
          <w:rFonts w:asciiTheme="majorHAnsi" w:hAnsiTheme="majorHAnsi"/>
        </w:rPr>
        <w:t xml:space="preserve"> </w:t>
      </w:r>
      <w:r w:rsidRPr="00F27368" w:rsidR="00E828DB">
        <w:rPr>
          <w:rFonts w:asciiTheme="majorHAnsi" w:hAnsiTheme="majorHAnsi"/>
        </w:rPr>
        <w:t xml:space="preserve">realizace </w:t>
      </w:r>
      <w:r w:rsidRPr="00F27368" w:rsidR="00F743B4">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Pr="00F27368" w:rsidR="00B24712">
        <w:rPr>
          <w:rFonts w:asciiTheme="majorHAnsi" w:hAnsiTheme="majorHAnsi"/>
        </w:rPr>
        <w:t xml:space="preserve"> </w:t>
      </w:r>
      <w:r w:rsidRPr="00F27368">
        <w:rPr>
          <w:rFonts w:asciiTheme="majorHAnsi" w:hAnsiTheme="majorHAnsi"/>
        </w:rPr>
        <w:t xml:space="preserve">se prodlužují o </w:t>
      </w:r>
      <w:r w:rsidRPr="00F27368" w:rsidR="00521BB8">
        <w:rPr>
          <w:rFonts w:asciiTheme="majorHAnsi" w:hAnsiTheme="majorHAnsi"/>
        </w:rPr>
        <w:t>dobu</w:t>
      </w:r>
      <w:r w:rsidRPr="00F27368">
        <w:rPr>
          <w:rFonts w:asciiTheme="majorHAnsi" w:hAnsiTheme="majorHAnsi"/>
        </w:rPr>
        <w:t xml:space="preserve">, </w:t>
      </w:r>
      <w:r w:rsidRPr="00F27368" w:rsidR="00521BB8">
        <w:rPr>
          <w:rFonts w:asciiTheme="majorHAnsi" w:hAnsiTheme="majorHAnsi"/>
        </w:rPr>
        <w:t xml:space="preserve">po kterou je </w:t>
      </w:r>
      <w:r w:rsidRPr="00F27368">
        <w:rPr>
          <w:rFonts w:asciiTheme="majorHAnsi" w:hAnsiTheme="majorHAnsi"/>
        </w:rPr>
        <w:t>Klient v prodlení s poskytnutím potřebné součinnosti ESCO</w:t>
      </w:r>
      <w:r w:rsidRPr="00F27368" w:rsidR="00A6582B">
        <w:rPr>
          <w:rFonts w:asciiTheme="majorHAnsi" w:hAnsiTheme="majorHAnsi"/>
        </w:rPr>
        <w:t>,</w:t>
      </w:r>
      <w:r w:rsidRPr="00F27368" w:rsidR="00D0603C">
        <w:rPr>
          <w:rFonts w:asciiTheme="majorHAnsi" w:hAnsiTheme="majorHAnsi"/>
        </w:rPr>
        <w:t xml:space="preserve"> </w:t>
      </w:r>
      <w:r w:rsidRPr="00F27368" w:rsidR="006305F0">
        <w:rPr>
          <w:rFonts w:asciiTheme="majorHAnsi" w:hAnsiTheme="majorHAnsi"/>
        </w:rPr>
        <w:t xml:space="preserve">tj. </w:t>
      </w:r>
      <w:r w:rsidRPr="00F27368" w:rsidR="00A6582B">
        <w:rPr>
          <w:rFonts w:asciiTheme="majorHAnsi" w:hAnsiTheme="majorHAnsi"/>
        </w:rPr>
        <w:t>po dobu, kdy Klient nepředá staveniště</w:t>
      </w:r>
      <w:r w:rsidRPr="00F27368" w:rsidR="00D7216A">
        <w:rPr>
          <w:rFonts w:asciiTheme="majorHAnsi" w:hAnsiTheme="majorHAnsi"/>
        </w:rPr>
        <w:t xml:space="preserve"> dle harmonogramu </w:t>
      </w:r>
      <w:r w:rsidRPr="00F27368" w:rsidR="00D5179A">
        <w:rPr>
          <w:rFonts w:asciiTheme="majorHAnsi" w:hAnsiTheme="majorHAnsi"/>
        </w:rPr>
        <w:t xml:space="preserve">realizace </w:t>
      </w:r>
      <w:r w:rsidR="00CE06AF">
        <w:rPr>
          <w:rFonts w:asciiTheme="majorHAnsi" w:hAnsiTheme="majorHAnsi"/>
        </w:rPr>
        <w:t>akce</w:t>
      </w:r>
      <w:r w:rsidRPr="00F27368" w:rsidR="00CE06AF">
        <w:rPr>
          <w:rFonts w:asciiTheme="majorHAnsi" w:hAnsiTheme="majorHAnsi"/>
        </w:rPr>
        <w:t xml:space="preserve"> </w:t>
      </w:r>
      <w:r w:rsidRPr="00F27368" w:rsidR="00521BB8">
        <w:rPr>
          <w:rFonts w:asciiTheme="majorHAnsi" w:hAnsiTheme="majorHAnsi"/>
        </w:rPr>
        <w:t xml:space="preserve">a </w:t>
      </w:r>
      <w:r w:rsidRPr="00F27368" w:rsidR="00A6582B">
        <w:rPr>
          <w:rFonts w:asciiTheme="majorHAnsi" w:hAnsiTheme="majorHAnsi"/>
        </w:rPr>
        <w:t xml:space="preserve">dále </w:t>
      </w:r>
      <w:r w:rsidRPr="00F27368" w:rsidR="00521BB8">
        <w:rPr>
          <w:rFonts w:asciiTheme="majorHAnsi" w:hAnsiTheme="majorHAnsi"/>
        </w:rPr>
        <w:t>po</w:t>
      </w:r>
      <w:r w:rsidRPr="00F27368" w:rsidR="00A6582B">
        <w:rPr>
          <w:rFonts w:asciiTheme="majorHAnsi" w:hAnsiTheme="majorHAnsi"/>
        </w:rPr>
        <w:t xml:space="preserve"> dob</w:t>
      </w:r>
      <w:r w:rsidRPr="00F27368" w:rsidR="00236BCB">
        <w:rPr>
          <w:rFonts w:asciiTheme="majorHAnsi" w:hAnsiTheme="majorHAnsi"/>
        </w:rPr>
        <w:t>u</w:t>
      </w:r>
      <w:r w:rsidRPr="00F27368" w:rsidR="00A6582B">
        <w:rPr>
          <w:rFonts w:asciiTheme="majorHAnsi" w:hAnsiTheme="majorHAnsi"/>
        </w:rPr>
        <w:t>, po</w:t>
      </w:r>
      <w:r w:rsidRPr="00F27368" w:rsidR="00521BB8">
        <w:rPr>
          <w:rFonts w:asciiTheme="majorHAnsi" w:hAnsiTheme="majorHAnsi"/>
        </w:rPr>
        <w:t xml:space="preserve"> kterou </w:t>
      </w:r>
      <w:r w:rsidRPr="00F27368">
        <w:rPr>
          <w:rFonts w:asciiTheme="majorHAnsi" w:hAnsiTheme="majorHAnsi"/>
        </w:rPr>
        <w:t xml:space="preserve">ESCO </w:t>
      </w:r>
      <w:r w:rsidRPr="00F27368" w:rsidR="00521BB8">
        <w:rPr>
          <w:rFonts w:asciiTheme="majorHAnsi" w:hAnsiTheme="majorHAnsi"/>
        </w:rPr>
        <w:t xml:space="preserve">nemohla </w:t>
      </w:r>
      <w:r w:rsidRPr="00F27368">
        <w:rPr>
          <w:rFonts w:asciiTheme="majorHAnsi" w:hAnsiTheme="majorHAnsi"/>
        </w:rPr>
        <w:t>plnit sv</w:t>
      </w:r>
      <w:r w:rsidRPr="00F27368" w:rsidR="00521BB8">
        <w:rPr>
          <w:rFonts w:asciiTheme="majorHAnsi" w:hAnsiTheme="majorHAnsi"/>
        </w:rPr>
        <w:t>é závazky</w:t>
      </w:r>
      <w:r w:rsidRPr="00F27368">
        <w:rPr>
          <w:rFonts w:asciiTheme="majorHAnsi" w:hAnsiTheme="majorHAnsi"/>
        </w:rPr>
        <w:t xml:space="preserve"> provést opatření z důvodů nenacházející</w:t>
      </w:r>
      <w:r w:rsidRPr="00F27368" w:rsidR="009842C9">
        <w:rPr>
          <w:rFonts w:asciiTheme="majorHAnsi" w:hAnsiTheme="majorHAnsi"/>
        </w:rPr>
        <w:t>ch</w:t>
      </w:r>
      <w:r w:rsidRPr="00F27368">
        <w:rPr>
          <w:rFonts w:asciiTheme="majorHAnsi" w:hAnsiTheme="majorHAnsi"/>
        </w:rPr>
        <w:t xml:space="preserve"> se na její straně či na straně třetích osob, s jejichž pomocí tento závazek plní</w:t>
      </w:r>
      <w:r w:rsidRPr="00F27368" w:rsidR="009842C9">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Pr="00F27368" w:rsidR="009842C9">
        <w:rPr>
          <w:rFonts w:asciiTheme="majorHAnsi" w:hAnsiTheme="majorHAnsi"/>
        </w:rPr>
        <w:t>la</w:t>
      </w:r>
      <w:r w:rsidRPr="00F27368" w:rsidR="007745EF">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Pr="00F27368" w:rsidR="00C95C61">
        <w:rPr>
          <w:rFonts w:asciiTheme="majorHAnsi" w:hAnsiTheme="majorHAnsi"/>
        </w:rPr>
        <w:t xml:space="preserve">uvedené v harmonogramu realizace </w:t>
      </w:r>
      <w:r w:rsidR="00CE06AF">
        <w:rPr>
          <w:rFonts w:asciiTheme="majorHAnsi" w:hAnsiTheme="majorHAnsi"/>
        </w:rPr>
        <w:t>akce</w:t>
      </w:r>
      <w:r w:rsidRPr="00F27368" w:rsidR="00CE06AF">
        <w:rPr>
          <w:rFonts w:asciiTheme="majorHAnsi" w:hAnsiTheme="majorHAnsi"/>
        </w:rPr>
        <w:t xml:space="preserve"> </w:t>
      </w:r>
      <w:r w:rsidRPr="00F27368" w:rsidR="00C95C61">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Pr="00F27368" w:rsidR="00156B09">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w:t>
      </w:r>
      <w:proofErr w:type="gramStart"/>
      <w:r w:rsidR="00C95C61">
        <w:rPr>
          <w:rFonts w:asciiTheme="majorHAnsi" w:hAnsiTheme="majorHAnsi"/>
        </w:rPr>
        <w:t>prodlouží</w:t>
      </w:r>
      <w:proofErr w:type="gramEnd"/>
      <w:r w:rsidR="00C95C61">
        <w:rPr>
          <w:rFonts w:asciiTheme="majorHAnsi" w:hAnsiTheme="majorHAnsi"/>
        </w:rPr>
        <w:t xml:space="preserve"> pouze o </w:t>
      </w:r>
      <w:r w:rsidR="00A62082">
        <w:rPr>
          <w:rFonts w:asciiTheme="majorHAnsi" w:hAnsiTheme="majorHAnsi"/>
        </w:rPr>
        <w:t xml:space="preserve">rozsah prodlení Klienta, </w:t>
      </w:r>
      <w:bookmarkStart w:name="_Hlk84497339" w:id="23"/>
      <w:r w:rsidR="00A62082">
        <w:rPr>
          <w:rFonts w:asciiTheme="majorHAnsi" w:hAnsiTheme="majorHAnsi"/>
        </w:rPr>
        <w:t xml:space="preserve">který je přímou příčinou případného prodlení </w:t>
      </w:r>
      <w:r w:rsidR="000031E1">
        <w:rPr>
          <w:rFonts w:asciiTheme="majorHAnsi" w:hAnsiTheme="majorHAnsi"/>
        </w:rPr>
        <w:t>ESCO</w:t>
      </w:r>
      <w:bookmarkEnd w:id="23"/>
      <w:r w:rsidR="000031E1">
        <w:rPr>
          <w:rFonts w:asciiTheme="majorHAnsi" w:hAnsiTheme="majorHAnsi"/>
        </w:rPr>
        <w:t>.</w:t>
      </w:r>
    </w:p>
    <w:p w:rsidRPr="00F27368" w:rsidR="007E1E0D" w:rsidP="00957080" w:rsidRDefault="00D4532D" w14:paraId="4C47F6A3" w14:textId="77777777">
      <w:pPr>
        <w:pStyle w:val="Nadpis2"/>
        <w:rPr>
          <w:rFonts w:asciiTheme="majorHAnsi" w:hAnsiTheme="majorHAnsi"/>
        </w:rPr>
      </w:pPr>
      <w:r w:rsidRPr="00F27368">
        <w:rPr>
          <w:rFonts w:asciiTheme="majorHAnsi" w:hAnsiTheme="majorHAnsi"/>
        </w:rPr>
        <w:t xml:space="preserve">ESCO je povinna </w:t>
      </w:r>
      <w:r w:rsidRPr="00F27368" w:rsidR="0016771E">
        <w:rPr>
          <w:rFonts w:asciiTheme="majorHAnsi" w:hAnsiTheme="majorHAnsi"/>
        </w:rPr>
        <w:t>zajistit dodržování</w:t>
      </w:r>
      <w:r w:rsidRPr="00F27368">
        <w:rPr>
          <w:rFonts w:asciiTheme="majorHAnsi" w:hAnsiTheme="majorHAnsi"/>
        </w:rPr>
        <w:t xml:space="preserve"> BOZP v</w:t>
      </w:r>
      <w:r w:rsidRPr="00F27368" w:rsidR="00A158E2">
        <w:rPr>
          <w:rFonts w:asciiTheme="majorHAnsi" w:hAnsiTheme="majorHAnsi"/>
        </w:rPr>
        <w:t> souladu s obec</w:t>
      </w:r>
      <w:r w:rsidRPr="00F27368" w:rsidR="007745EF">
        <w:rPr>
          <w:rFonts w:asciiTheme="majorHAnsi" w:hAnsiTheme="majorHAnsi"/>
        </w:rPr>
        <w:t xml:space="preserve">ně závaznými předpisy, zejména </w:t>
      </w:r>
      <w:r w:rsidRPr="00F27368" w:rsidR="00A158E2">
        <w:rPr>
          <w:rFonts w:asciiTheme="majorHAnsi" w:hAnsiTheme="majorHAnsi"/>
        </w:rPr>
        <w:t>obecně závaznýc</w:t>
      </w:r>
      <w:r w:rsidRPr="00F27368" w:rsidR="007745EF">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Pr="00F27368" w:rsidR="00A158E2">
        <w:rPr>
          <w:rFonts w:asciiTheme="majorHAnsi" w:hAnsiTheme="majorHAnsi"/>
        </w:rPr>
        <w:t xml:space="preserve"> zákonem č. </w:t>
      </w:r>
      <w:r w:rsidRPr="00F27368" w:rsidR="00B27C0E">
        <w:rPr>
          <w:rFonts w:asciiTheme="majorHAnsi" w:hAnsiTheme="majorHAnsi"/>
        </w:rPr>
        <w:t xml:space="preserve">309/2006 Sb., </w:t>
      </w:r>
      <w:r w:rsidRPr="00F27368" w:rsidR="00A158E2">
        <w:rPr>
          <w:rFonts w:asciiTheme="majorHAnsi" w:hAnsiTheme="majorHAnsi"/>
        </w:rPr>
        <w:t>o zajištění dalších podmínek bezpečn</w:t>
      </w:r>
      <w:r w:rsidRPr="00F27368" w:rsidR="00560059">
        <w:rPr>
          <w:rFonts w:asciiTheme="majorHAnsi" w:hAnsiTheme="majorHAnsi"/>
        </w:rPr>
        <w:t>osti a ochrany zdraví při práci</w:t>
      </w:r>
      <w:r w:rsidRPr="00F27368" w:rsidR="003603C9">
        <w:rPr>
          <w:rFonts w:asciiTheme="majorHAnsi" w:hAnsiTheme="majorHAnsi"/>
        </w:rPr>
        <w:t>,</w:t>
      </w:r>
      <w:r w:rsidRPr="00F27368" w:rsidR="00560059">
        <w:rPr>
          <w:rFonts w:asciiTheme="majorHAnsi" w:hAnsiTheme="majorHAnsi"/>
        </w:rPr>
        <w:t xml:space="preserve"> v platném znění,</w:t>
      </w:r>
      <w:r w:rsidRPr="00F27368" w:rsidR="007745EF">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rsidRPr="00F27368" w:rsidR="00F81353" w:rsidRDefault="00F81353" w14:paraId="7FCD976A" w14:textId="77777777">
      <w:pPr>
        <w:pStyle w:val="Nadpis1"/>
        <w:rPr>
          <w:rFonts w:asciiTheme="majorHAnsi" w:hAnsiTheme="majorHAnsi"/>
        </w:rPr>
      </w:pPr>
      <w:r w:rsidRPr="00F27368">
        <w:rPr>
          <w:rFonts w:asciiTheme="majorHAnsi" w:hAnsiTheme="majorHAnsi"/>
          <w:b w:val="0"/>
        </w:rPr>
        <w:br/>
      </w:r>
      <w:bookmarkStart w:name="_Toc326522965" w:id="24"/>
      <w:bookmarkStart w:name="_Ref337650388" w:id="25"/>
      <w:r w:rsidRPr="00F27368">
        <w:rPr>
          <w:rFonts w:asciiTheme="majorHAnsi" w:hAnsiTheme="majorHAnsi"/>
        </w:rPr>
        <w:t>Komplexní zkoušky</w:t>
      </w:r>
      <w:bookmarkEnd w:id="24"/>
      <w:bookmarkEnd w:id="25"/>
    </w:p>
    <w:p w:rsidRPr="00F27368" w:rsidR="00F81353" w:rsidP="00957080" w:rsidRDefault="00F81353" w14:paraId="0D36B34C" w14:textId="77777777">
      <w:pPr>
        <w:pStyle w:val="Nadpis2"/>
        <w:rPr>
          <w:rFonts w:asciiTheme="majorHAnsi" w:hAnsiTheme="majorHAnsi"/>
        </w:rPr>
      </w:pPr>
      <w:bookmarkStart w:name="_Ref153726427" w:id="26"/>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26"/>
    </w:p>
    <w:p w:rsidRPr="00F27368" w:rsidR="00F81353" w:rsidP="00957080" w:rsidRDefault="00A36DF8" w14:paraId="068932C5" w14:textId="0D03265E">
      <w:pPr>
        <w:pStyle w:val="Nadpis2"/>
        <w:rPr>
          <w:rFonts w:asciiTheme="majorHAnsi" w:hAnsiTheme="majorHAnsi"/>
        </w:rPr>
      </w:pPr>
      <w:r w:rsidRPr="00A36DF8">
        <w:rPr>
          <w:rFonts w:asciiTheme="majorHAnsi" w:hAnsiTheme="majorHAnsi"/>
        </w:rPr>
        <w:t xml:space="preserve">Provedení komplexních zkoušek zajišťuje ESCO. </w:t>
      </w:r>
      <w:r w:rsidRPr="00F27368" w:rsidR="00F560FC">
        <w:rPr>
          <w:rFonts w:asciiTheme="majorHAnsi" w:hAnsiTheme="majorHAnsi"/>
        </w:rPr>
        <w:t xml:space="preserve">Případné požadavky na prováděné </w:t>
      </w:r>
      <w:r w:rsidRPr="00F27368" w:rsidR="00AD19F4">
        <w:rPr>
          <w:rFonts w:asciiTheme="majorHAnsi" w:hAnsiTheme="majorHAnsi"/>
        </w:rPr>
        <w:t xml:space="preserve">komplexní </w:t>
      </w:r>
      <w:r w:rsidRPr="00F27368" w:rsidR="00F81353">
        <w:rPr>
          <w:rFonts w:asciiTheme="majorHAnsi" w:hAnsiTheme="majorHAnsi"/>
        </w:rPr>
        <w:t>zkoušky jsou uvedeny v příloze č. </w:t>
      </w:r>
      <w:r w:rsidRPr="00F27368" w:rsidR="00B24712">
        <w:rPr>
          <w:rFonts w:asciiTheme="majorHAnsi" w:hAnsiTheme="majorHAnsi"/>
        </w:rPr>
        <w:t>2</w:t>
      </w:r>
      <w:r w:rsidRPr="00F27368" w:rsidR="00F81353">
        <w:rPr>
          <w:rFonts w:asciiTheme="majorHAnsi" w:hAnsiTheme="majorHAnsi"/>
        </w:rPr>
        <w:t>. Podmínky jejich úspěšnosti jsou s</w:t>
      </w:r>
      <w:r w:rsidRPr="00F27368" w:rsidR="00E74374">
        <w:rPr>
          <w:rFonts w:asciiTheme="majorHAnsi" w:hAnsiTheme="majorHAnsi"/>
        </w:rPr>
        <w:t>tanoveny příslušnými obecně závaznými právními p</w:t>
      </w:r>
      <w:r w:rsidRPr="00F27368" w:rsidR="009B5ECC">
        <w:rPr>
          <w:rFonts w:asciiTheme="majorHAnsi" w:hAnsiTheme="majorHAnsi"/>
        </w:rPr>
        <w:t xml:space="preserve">ředpisy, českými technickými </w:t>
      </w:r>
      <w:r w:rsidRPr="00F27368" w:rsidR="00F81353">
        <w:rPr>
          <w:rFonts w:asciiTheme="majorHAnsi" w:hAnsiTheme="majorHAnsi"/>
        </w:rPr>
        <w:t>normami</w:t>
      </w:r>
      <w:r w:rsidRPr="00F27368" w:rsidR="001D063F">
        <w:rPr>
          <w:rFonts w:asciiTheme="majorHAnsi" w:hAnsiTheme="majorHAnsi"/>
        </w:rPr>
        <w:t>.</w:t>
      </w:r>
    </w:p>
    <w:p w:rsidRPr="00F27368" w:rsidR="00F81353" w:rsidP="00957080" w:rsidRDefault="00F81353" w14:paraId="586D5FF8" w14:textId="10F269EB">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Pr="00A36DF8" w:rsid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rsidRPr="00F27368" w:rsidR="00F81353" w:rsidP="00957080" w:rsidRDefault="00F81353" w14:paraId="770793F8" w14:textId="77777777">
      <w:pPr>
        <w:pStyle w:val="Nadpis2"/>
        <w:rPr>
          <w:rFonts w:asciiTheme="majorHAnsi" w:hAnsiTheme="majorHAnsi"/>
        </w:rPr>
      </w:pPr>
      <w:r w:rsidRPr="00F27368">
        <w:rPr>
          <w:rFonts w:asciiTheme="majorHAnsi" w:hAnsiTheme="majorHAnsi"/>
        </w:rPr>
        <w:t xml:space="preserve">Nejméně </w:t>
      </w:r>
      <w:r w:rsidRPr="00F27368" w:rsidR="00B60B39">
        <w:rPr>
          <w:rFonts w:asciiTheme="majorHAnsi" w:hAnsiTheme="majorHAnsi"/>
        </w:rPr>
        <w:t>[</w:t>
      </w:r>
      <w:r w:rsidRPr="00F27368">
        <w:rPr>
          <w:rFonts w:asciiTheme="majorHAnsi" w:hAnsiTheme="majorHAnsi"/>
        </w:rPr>
        <w:t>14</w:t>
      </w:r>
      <w:r w:rsidRPr="00F27368" w:rsidR="00B60B39">
        <w:rPr>
          <w:rFonts w:asciiTheme="majorHAnsi" w:hAnsiTheme="majorHAnsi"/>
        </w:rPr>
        <w:t>]</w:t>
      </w:r>
      <w:r w:rsidRPr="00F27368">
        <w:rPr>
          <w:rFonts w:asciiTheme="majorHAnsi" w:hAnsiTheme="majorHAnsi"/>
        </w:rPr>
        <w:t xml:space="preserve"> pracovních dnů předem ESCO oznámí </w:t>
      </w:r>
      <w:r w:rsidRPr="00F27368" w:rsidR="00B60B39">
        <w:rPr>
          <w:rFonts w:asciiTheme="majorHAnsi" w:hAnsiTheme="majorHAnsi"/>
        </w:rPr>
        <w:t xml:space="preserve">zápisem do deníku a písemně oprávněným osobám </w:t>
      </w:r>
      <w:r w:rsidRPr="00F27368">
        <w:rPr>
          <w:rFonts w:asciiTheme="majorHAnsi" w:hAnsiTheme="majorHAnsi"/>
        </w:rPr>
        <w:t>Klient</w:t>
      </w:r>
      <w:r w:rsidRPr="00F27368" w:rsidR="00B60B39">
        <w:rPr>
          <w:rFonts w:asciiTheme="majorHAnsi" w:hAnsiTheme="majorHAnsi"/>
        </w:rPr>
        <w:t>a</w:t>
      </w:r>
      <w:r w:rsidRPr="00F27368">
        <w:rPr>
          <w:rFonts w:asciiTheme="majorHAnsi" w:hAnsiTheme="majorHAnsi"/>
        </w:rPr>
        <w:t xml:space="preserve"> zahájení komplexních zkoušek s uvedením požadavků na součinnost ze strany Klienta.</w:t>
      </w:r>
    </w:p>
    <w:p w:rsidRPr="00F27368" w:rsidR="00F81353" w:rsidP="00957080" w:rsidRDefault="00F81353" w14:paraId="78C479FD" w14:textId="77777777">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rsidRPr="00F27368" w:rsidR="00EB486B" w:rsidRDefault="00F81353" w14:paraId="2488EA81" w14:textId="77777777">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rsidRPr="00F27368" w:rsidR="00EB486B" w:rsidRDefault="00F81353" w14:paraId="339919A0" w14:textId="77777777">
      <w:pPr>
        <w:pStyle w:val="Bullet2"/>
        <w:ind w:left="1248" w:hanging="284"/>
        <w:rPr>
          <w:rFonts w:asciiTheme="majorHAnsi" w:hAnsiTheme="majorHAnsi"/>
        </w:rPr>
      </w:pPr>
      <w:r w:rsidRPr="00F27368">
        <w:rPr>
          <w:rFonts w:asciiTheme="majorHAnsi" w:hAnsiTheme="majorHAnsi"/>
        </w:rPr>
        <w:t>re</w:t>
      </w:r>
      <w:r w:rsidRPr="00F27368" w:rsidR="00AE330C">
        <w:rPr>
          <w:rFonts w:asciiTheme="majorHAnsi" w:hAnsiTheme="majorHAnsi"/>
        </w:rPr>
        <w:t>vizní zprávy vybraných zařízení.</w:t>
      </w:r>
    </w:p>
    <w:p w:rsidRPr="00F27368" w:rsidR="00F81353" w:rsidP="00B60B39" w:rsidRDefault="00F81353" w14:paraId="1378E2E6" w14:textId="77777777">
      <w:pPr>
        <w:ind w:left="426"/>
        <w:rPr>
          <w:rFonts w:asciiTheme="majorHAnsi" w:hAnsiTheme="majorHAnsi"/>
        </w:rPr>
      </w:pPr>
      <w:r w:rsidRPr="00F27368">
        <w:rPr>
          <w:rFonts w:asciiTheme="majorHAnsi" w:hAnsiTheme="majorHAnsi"/>
        </w:rPr>
        <w:t xml:space="preserve">ESCO se zavazuje nejméně </w:t>
      </w:r>
      <w:r w:rsidRPr="00F27368" w:rsidR="00B60B39">
        <w:rPr>
          <w:rFonts w:asciiTheme="majorHAnsi" w:hAnsiTheme="majorHAnsi"/>
        </w:rPr>
        <w:t>[</w:t>
      </w:r>
      <w:r w:rsidRPr="00F27368" w:rsidR="00D403C4">
        <w:rPr>
          <w:rFonts w:asciiTheme="majorHAnsi" w:hAnsiTheme="majorHAnsi"/>
        </w:rPr>
        <w:t>14</w:t>
      </w:r>
      <w:r w:rsidRPr="00F27368" w:rsidR="00B60B39">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rsidRPr="00F27368" w:rsidR="00D762CD" w:rsidP="00957080" w:rsidRDefault="00D762CD" w14:paraId="1FA547E1" w14:textId="5811918A">
      <w:pPr>
        <w:pStyle w:val="Nadpis2"/>
        <w:rPr>
          <w:rFonts w:asciiTheme="majorHAnsi" w:hAnsiTheme="majorHAnsi"/>
        </w:rPr>
      </w:pPr>
      <w:bookmarkStart w:name="_Ref450737274" w:id="27"/>
      <w:bookmarkStart w:name="_Ref151618225" w:id="28"/>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Pr="00F27368" w:rsidR="00F81353">
        <w:rPr>
          <w:rFonts w:asciiTheme="majorHAnsi" w:hAnsiTheme="majorHAnsi"/>
        </w:rPr>
        <w:t xml:space="preserve">Tato skutečnost se uvede v zápise podle </w:t>
      </w:r>
      <w:r w:rsidRPr="00F27368" w:rsidR="00B40838">
        <w:rPr>
          <w:rFonts w:asciiTheme="majorHAnsi" w:hAnsiTheme="majorHAnsi"/>
        </w:rPr>
        <w:fldChar w:fldCharType="begin"/>
      </w:r>
      <w:r w:rsidRPr="00F27368" w:rsidR="00B40838">
        <w:rPr>
          <w:rFonts w:asciiTheme="majorHAnsi" w:hAnsiTheme="majorHAnsi"/>
        </w:rPr>
        <w:instrText xml:space="preserve"> REF _Ref151618083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7.7</w:t>
      </w:r>
      <w:r w:rsidRPr="00F27368" w:rsidR="00B40838">
        <w:rPr>
          <w:rFonts w:asciiTheme="majorHAnsi" w:hAnsiTheme="majorHAnsi"/>
        </w:rPr>
        <w:fldChar w:fldCharType="end"/>
      </w:r>
      <w:r w:rsidRPr="00F27368" w:rsidR="00F81353">
        <w:rPr>
          <w:rFonts w:asciiTheme="majorHAnsi" w:hAnsiTheme="majorHAnsi"/>
        </w:rPr>
        <w:t>, včetně uvedení předpokládaného termínu provedení topné zkoušky.</w:t>
      </w:r>
      <w:bookmarkEnd w:id="27"/>
      <w:r w:rsidRPr="00F27368" w:rsidR="00F81353">
        <w:rPr>
          <w:rFonts w:asciiTheme="majorHAnsi" w:hAnsiTheme="majorHAnsi"/>
        </w:rPr>
        <w:t xml:space="preserve"> </w:t>
      </w:r>
      <w:bookmarkEnd w:id="28"/>
    </w:p>
    <w:p w:rsidRPr="00F27368" w:rsidR="00F81353" w:rsidP="00957080" w:rsidRDefault="00F81353" w14:paraId="22C350AA" w14:textId="77777777">
      <w:pPr>
        <w:pStyle w:val="Nadpis2"/>
        <w:rPr>
          <w:rFonts w:asciiTheme="majorHAnsi" w:hAnsiTheme="majorHAnsi"/>
        </w:rPr>
      </w:pPr>
      <w:bookmarkStart w:name="_Ref151618083" w:id="29"/>
      <w:r w:rsidRPr="00F27368">
        <w:rPr>
          <w:rFonts w:asciiTheme="majorHAnsi" w:hAnsiTheme="majorHAnsi"/>
        </w:rPr>
        <w:t>Nastane-li během komplexn</w:t>
      </w:r>
      <w:r w:rsidRPr="00F27368" w:rsidR="00FB251E">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Pr="00F27368" w:rsidR="00B60B39">
        <w:rPr>
          <w:rFonts w:cs="Microsoft Sans Serif" w:asciiTheme="majorHAnsi" w:hAnsiTheme="majorHAnsi"/>
          <w:szCs w:val="22"/>
        </w:rPr>
        <w:t>oprávněnými zástupci obou smluvních stran</w:t>
      </w:r>
      <w:r w:rsidRPr="00F27368" w:rsidR="00D4532D">
        <w:rPr>
          <w:rFonts w:cs="Microsoft Sans Serif" w:asciiTheme="majorHAnsi" w:hAnsiTheme="majorHAnsi"/>
          <w:szCs w:val="22"/>
        </w:rPr>
        <w:t xml:space="preserve">, přičemž každá ze smluvních stran </w:t>
      </w:r>
      <w:proofErr w:type="gramStart"/>
      <w:r w:rsidRPr="00F27368" w:rsidR="00D4532D">
        <w:rPr>
          <w:rFonts w:cs="Microsoft Sans Serif" w:asciiTheme="majorHAnsi" w:hAnsiTheme="majorHAnsi"/>
          <w:szCs w:val="22"/>
        </w:rPr>
        <w:t>obdrží</w:t>
      </w:r>
      <w:proofErr w:type="gramEnd"/>
      <w:r w:rsidRPr="00F27368" w:rsidR="00D4532D">
        <w:rPr>
          <w:rFonts w:cs="Microsoft Sans Serif" w:asciiTheme="majorHAnsi" w:hAnsiTheme="majorHAnsi"/>
          <w:szCs w:val="22"/>
        </w:rPr>
        <w:t xml:space="preserve"> po jednom vyhotovení</w:t>
      </w:r>
      <w:r w:rsidRPr="00F27368">
        <w:rPr>
          <w:rFonts w:asciiTheme="majorHAnsi" w:hAnsiTheme="majorHAnsi"/>
        </w:rPr>
        <w:t>.</w:t>
      </w:r>
      <w:bookmarkEnd w:id="29"/>
    </w:p>
    <w:p w:rsidRPr="00F27368" w:rsidR="00F81353" w:rsidRDefault="00F81353" w14:paraId="39FA6000" w14:textId="77777777">
      <w:pPr>
        <w:pStyle w:val="Nadpis1"/>
        <w:rPr>
          <w:rFonts w:asciiTheme="majorHAnsi" w:hAnsiTheme="majorHAnsi"/>
        </w:rPr>
      </w:pPr>
      <w:r w:rsidRPr="00F27368">
        <w:rPr>
          <w:rFonts w:asciiTheme="majorHAnsi" w:hAnsiTheme="majorHAnsi"/>
          <w:b w:val="0"/>
        </w:rPr>
        <w:br/>
      </w:r>
      <w:bookmarkStart w:name="_Toc326522966" w:id="30"/>
      <w:bookmarkStart w:name="_Ref450736305" w:id="31"/>
      <w:r w:rsidRPr="00F27368">
        <w:rPr>
          <w:rFonts w:asciiTheme="majorHAnsi" w:hAnsiTheme="majorHAnsi"/>
        </w:rPr>
        <w:t>Předání</w:t>
      </w:r>
      <w:bookmarkEnd w:id="30"/>
      <w:bookmarkEnd w:id="31"/>
    </w:p>
    <w:p w:rsidRPr="00F27368" w:rsidR="00F81353" w:rsidP="00957080" w:rsidRDefault="00F81353" w14:paraId="5541BC76" w14:textId="65656E81">
      <w:pPr>
        <w:pStyle w:val="Nadpis2"/>
        <w:rPr>
          <w:rFonts w:asciiTheme="majorHAnsi" w:hAnsiTheme="majorHAnsi"/>
        </w:rPr>
      </w:pPr>
      <w:bookmarkStart w:name="_Ref152047694" w:id="32"/>
      <w:bookmarkStart w:name="_Ref115430707" w:id="33"/>
      <w:r w:rsidRPr="00F27368">
        <w:rPr>
          <w:rFonts w:asciiTheme="majorHAnsi" w:hAnsiTheme="majorHAnsi"/>
        </w:rPr>
        <w:t xml:space="preserve">ESCO splní svoji povinnost provést </w:t>
      </w:r>
      <w:r w:rsidRPr="00F27368" w:rsidR="00EE78C2">
        <w:rPr>
          <w:rFonts w:asciiTheme="majorHAnsi" w:hAnsiTheme="majorHAnsi"/>
        </w:rPr>
        <w:t>základní investiční opatření</w:t>
      </w:r>
      <w:r w:rsidRPr="00F27368" w:rsidR="00F80CB0">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32"/>
      <w:r w:rsidRPr="00A36DF8" w:rsidR="00A36DF8">
        <w:t xml:space="preserve"> </w:t>
      </w:r>
      <w:r w:rsidRPr="00B13B0C" w:rsidR="00B13B0C">
        <w:rPr>
          <w:rFonts w:asciiTheme="majorHAnsi" w:hAnsiTheme="majorHAnsi"/>
        </w:rPr>
        <w:t>Jestli se smluvní strany dohodnou, p</w:t>
      </w:r>
      <w:r w:rsidRPr="00A36DF8" w:rsidR="00A36DF8">
        <w:rPr>
          <w:rFonts w:asciiTheme="majorHAnsi" w:hAnsiTheme="majorHAnsi"/>
        </w:rPr>
        <w:t>ředání jednotlivých základních investičních opatření může probíhat i po jednotlivých objektech a jednotlivých opatřeních podpisem protokolu oběma smluvními stranami.</w:t>
      </w:r>
      <w:bookmarkEnd w:id="33"/>
    </w:p>
    <w:p w:rsidRPr="00F27368" w:rsidR="00F81353" w:rsidP="00957080" w:rsidRDefault="00F81353" w14:paraId="55E7DA40" w14:textId="77777777">
      <w:pPr>
        <w:pStyle w:val="Nadpis2"/>
        <w:rPr>
          <w:rFonts w:asciiTheme="majorHAnsi" w:hAnsiTheme="majorHAnsi"/>
        </w:rPr>
      </w:pPr>
      <w:bookmarkStart w:name="_Ref152047751" w:id="34"/>
      <w:r w:rsidRPr="00F27368">
        <w:rPr>
          <w:rFonts w:asciiTheme="majorHAnsi" w:hAnsiTheme="majorHAnsi"/>
        </w:rPr>
        <w:t xml:space="preserve">ESCO se zavazuje nejméně </w:t>
      </w:r>
      <w:r w:rsidRPr="00F27368" w:rsidR="00F560FC">
        <w:rPr>
          <w:rFonts w:asciiTheme="majorHAnsi" w:hAnsiTheme="majorHAnsi"/>
        </w:rPr>
        <w:t>[</w:t>
      </w:r>
      <w:r w:rsidRPr="00F27368">
        <w:rPr>
          <w:rFonts w:asciiTheme="majorHAnsi" w:hAnsiTheme="majorHAnsi"/>
        </w:rPr>
        <w:t>7</w:t>
      </w:r>
      <w:r w:rsidRPr="00F27368" w:rsidR="00F560FC">
        <w:rPr>
          <w:rFonts w:asciiTheme="majorHAnsi" w:hAnsiTheme="majorHAnsi"/>
        </w:rPr>
        <w:t>]</w:t>
      </w:r>
      <w:r w:rsidRPr="00F27368" w:rsidR="00347B15">
        <w:rPr>
          <w:rFonts w:asciiTheme="majorHAnsi" w:hAnsiTheme="majorHAnsi"/>
        </w:rPr>
        <w:t xml:space="preserve"> </w:t>
      </w:r>
      <w:r w:rsidRPr="00F27368" w:rsidR="00A065B3">
        <w:rPr>
          <w:rFonts w:asciiTheme="majorHAnsi" w:hAnsiTheme="majorHAnsi"/>
        </w:rPr>
        <w:t>pracovních</w:t>
      </w:r>
      <w:r w:rsidRPr="00F27368">
        <w:rPr>
          <w:rFonts w:asciiTheme="majorHAnsi" w:hAnsiTheme="majorHAnsi"/>
        </w:rPr>
        <w:t xml:space="preserve"> dní přede dnem předání písemně o</w:t>
      </w:r>
      <w:r w:rsidRPr="00F27368" w:rsidR="00F14CFD">
        <w:rPr>
          <w:rFonts w:asciiTheme="majorHAnsi" w:hAnsiTheme="majorHAnsi"/>
        </w:rPr>
        <w:t>známit Klientovi termín předání a předložit</w:t>
      </w:r>
      <w:r w:rsidRPr="00F27368">
        <w:rPr>
          <w:rFonts w:asciiTheme="majorHAnsi" w:hAnsiTheme="majorHAnsi"/>
        </w:rPr>
        <w:t xml:space="preserve"> návrh protokolu</w:t>
      </w:r>
      <w:r w:rsidRPr="00F27368" w:rsidR="0067385A">
        <w:rPr>
          <w:rFonts w:asciiTheme="majorHAnsi" w:hAnsiTheme="majorHAnsi"/>
        </w:rPr>
        <w:t xml:space="preserve"> </w:t>
      </w:r>
      <w:r w:rsidRPr="00F27368">
        <w:rPr>
          <w:rFonts w:asciiTheme="majorHAnsi" w:hAnsiTheme="majorHAnsi"/>
        </w:rPr>
        <w:t>o předání a převzetí</w:t>
      </w:r>
      <w:r w:rsidRPr="00F27368" w:rsidR="00C61295">
        <w:rPr>
          <w:rFonts w:asciiTheme="majorHAnsi" w:hAnsiTheme="majorHAnsi"/>
        </w:rPr>
        <w:t xml:space="preserve"> základních </w:t>
      </w:r>
      <w:r w:rsidRPr="00F27368" w:rsidR="004337D2">
        <w:rPr>
          <w:rFonts w:asciiTheme="majorHAnsi" w:hAnsiTheme="majorHAnsi"/>
        </w:rPr>
        <w:t xml:space="preserve">investičních </w:t>
      </w:r>
      <w:r w:rsidRPr="00F27368" w:rsidR="00C61295">
        <w:rPr>
          <w:rFonts w:asciiTheme="majorHAnsi" w:hAnsiTheme="majorHAnsi"/>
        </w:rPr>
        <w:t>opatření</w:t>
      </w:r>
      <w:r w:rsidRPr="00F27368">
        <w:rPr>
          <w:rFonts w:asciiTheme="majorHAnsi" w:hAnsiTheme="majorHAnsi"/>
        </w:rPr>
        <w:t>.</w:t>
      </w:r>
      <w:bookmarkEnd w:id="34"/>
    </w:p>
    <w:p w:rsidRPr="00F27368" w:rsidR="000629C5" w:rsidP="00957080" w:rsidRDefault="00F81353" w14:paraId="3AACABDB" w14:textId="77777777">
      <w:pPr>
        <w:pStyle w:val="Nadpis2"/>
        <w:rPr>
          <w:rFonts w:asciiTheme="majorHAnsi" w:hAnsiTheme="majorHAnsi"/>
        </w:rPr>
      </w:pPr>
      <w:bookmarkStart w:name="_Ref451762613" w:id="35"/>
      <w:r w:rsidRPr="00F27368">
        <w:rPr>
          <w:rFonts w:asciiTheme="majorHAnsi" w:hAnsiTheme="majorHAnsi"/>
        </w:rPr>
        <w:t xml:space="preserve">Klient se zavazuje převzít </w:t>
      </w:r>
      <w:r w:rsidRPr="00F27368" w:rsidR="00DF5ECB">
        <w:rPr>
          <w:rFonts w:asciiTheme="majorHAnsi" w:hAnsiTheme="majorHAnsi"/>
        </w:rPr>
        <w:t>provedené základní investiční</w:t>
      </w:r>
      <w:r w:rsidRPr="00F27368">
        <w:rPr>
          <w:rFonts w:asciiTheme="majorHAnsi" w:hAnsiTheme="majorHAnsi"/>
        </w:rPr>
        <w:t xml:space="preserve"> opatření, jestliže</w:t>
      </w:r>
      <w:bookmarkEnd w:id="35"/>
      <w:r w:rsidRPr="00F27368">
        <w:rPr>
          <w:rFonts w:asciiTheme="majorHAnsi" w:hAnsiTheme="majorHAnsi"/>
        </w:rPr>
        <w:t xml:space="preserve"> </w:t>
      </w:r>
    </w:p>
    <w:p w:rsidRPr="00F27368" w:rsidR="00CE3FED" w:rsidP="00F30234" w:rsidRDefault="00CE3FED" w14:paraId="0D49CBE6" w14:textId="77777777">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rsidRPr="00F27368" w:rsidR="003E21F8" w:rsidP="00F30234" w:rsidRDefault="003E21F8" w14:paraId="631FFA23" w14:textId="6880922F">
      <w:pPr>
        <w:pStyle w:val="Nadpis5"/>
        <w:numPr>
          <w:ilvl w:val="0"/>
          <w:numId w:val="15"/>
        </w:numPr>
        <w:ind w:left="964" w:hanging="567"/>
        <w:rPr>
          <w:rFonts w:asciiTheme="majorHAnsi" w:hAnsiTheme="majorHAnsi"/>
        </w:rPr>
      </w:pPr>
      <w:r w:rsidRPr="00F27368">
        <w:rPr>
          <w:rFonts w:asciiTheme="majorHAnsi" w:hAnsiTheme="majorHAnsi"/>
        </w:rPr>
        <w:t>základní investiční opatření nevykazují vady nebo nedodělky, které brání jejich řádnému užívání, bezpečnému provozu či které ztěžují jejich provoz</w:t>
      </w:r>
      <w:r w:rsidR="00414BA5">
        <w:rPr>
          <w:rFonts w:asciiTheme="majorHAnsi" w:hAnsiTheme="majorHAnsi"/>
        </w:rPr>
        <w:t>.</w:t>
      </w:r>
    </w:p>
    <w:p w:rsidRPr="00F27368" w:rsidR="00F81353" w:rsidP="00957080" w:rsidRDefault="00F81353" w14:paraId="5CCC0AC6" w14:textId="77777777">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Pr="00F27368" w:rsidR="00AD19F4">
        <w:rPr>
          <w:rFonts w:asciiTheme="majorHAnsi" w:hAnsiTheme="majorHAnsi"/>
        </w:rPr>
        <w:t xml:space="preserve"> nebránící řádnému užívání</w:t>
      </w:r>
      <w:r w:rsidRPr="00F27368">
        <w:rPr>
          <w:rFonts w:asciiTheme="majorHAnsi" w:hAnsiTheme="majorHAnsi"/>
        </w:rPr>
        <w:t xml:space="preserve">. </w:t>
      </w:r>
    </w:p>
    <w:p w:rsidRPr="00F27368" w:rsidR="00F6463C" w:rsidP="00957080" w:rsidRDefault="00F81353" w14:paraId="1AC623A6" w14:textId="77777777">
      <w:pPr>
        <w:pStyle w:val="Nadpis2"/>
        <w:rPr>
          <w:rFonts w:asciiTheme="majorHAnsi" w:hAnsiTheme="majorHAnsi"/>
        </w:rPr>
      </w:pPr>
      <w:r w:rsidRPr="00F27368">
        <w:rPr>
          <w:rFonts w:asciiTheme="majorHAnsi" w:hAnsiTheme="majorHAnsi"/>
        </w:rPr>
        <w:t xml:space="preserve">O předání </w:t>
      </w:r>
      <w:r w:rsidRPr="00F27368" w:rsidR="009F3EBC">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Pr="00F27368" w:rsidR="00F6463C">
        <w:rPr>
          <w:rFonts w:asciiTheme="majorHAnsi" w:hAnsiTheme="majorHAnsi"/>
        </w:rPr>
        <w:t xml:space="preserve">Protokol bude vyhotoven ve dvou stejnopisech a </w:t>
      </w:r>
      <w:r w:rsidRPr="00F27368" w:rsidR="00F6463C">
        <w:rPr>
          <w:rFonts w:cs="Microsoft Sans Serif" w:asciiTheme="majorHAnsi" w:hAnsiTheme="majorHAnsi"/>
          <w:szCs w:val="22"/>
        </w:rPr>
        <w:t>podepsán oprávněnými zástupci obou smluvních stran</w:t>
      </w:r>
      <w:r w:rsidRPr="00F27368" w:rsidR="00F6463C">
        <w:rPr>
          <w:rFonts w:asciiTheme="majorHAnsi" w:hAnsiTheme="majorHAnsi"/>
        </w:rPr>
        <w:t xml:space="preserve">, každá ze smluvních stran </w:t>
      </w:r>
      <w:proofErr w:type="gramStart"/>
      <w:r w:rsidRPr="00F27368" w:rsidR="00F6463C">
        <w:rPr>
          <w:rFonts w:asciiTheme="majorHAnsi" w:hAnsiTheme="majorHAnsi"/>
        </w:rPr>
        <w:t>obdrží</w:t>
      </w:r>
      <w:proofErr w:type="gramEnd"/>
      <w:r w:rsidRPr="00F27368" w:rsidR="00F6463C">
        <w:rPr>
          <w:rFonts w:asciiTheme="majorHAnsi" w:hAnsiTheme="majorHAnsi"/>
        </w:rPr>
        <w:t xml:space="preserve"> po jednom jeho vyhotovení</w:t>
      </w:r>
      <w:r w:rsidRPr="00F27368" w:rsidR="009F3EBC">
        <w:rPr>
          <w:rFonts w:asciiTheme="majorHAnsi" w:hAnsiTheme="majorHAnsi"/>
        </w:rPr>
        <w:t>.</w:t>
      </w:r>
    </w:p>
    <w:p w:rsidRPr="00F27368" w:rsidR="00C902D4" w:rsidP="00957080" w:rsidRDefault="00404E2D" w14:paraId="732BCEE3" w14:textId="77777777">
      <w:pPr>
        <w:pStyle w:val="Nadpis2"/>
        <w:rPr>
          <w:rFonts w:asciiTheme="majorHAnsi" w:hAnsiTheme="majorHAnsi"/>
        </w:rPr>
      </w:pPr>
      <w:r w:rsidRPr="00F27368">
        <w:rPr>
          <w:rFonts w:asciiTheme="majorHAnsi" w:hAnsiTheme="majorHAnsi"/>
        </w:rPr>
        <w:t>Zjistí-li K</w:t>
      </w:r>
      <w:r w:rsidRPr="00F27368" w:rsidR="00F81353">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Pr="00F27368" w:rsidR="00C902D4">
        <w:rPr>
          <w:rFonts w:asciiTheme="majorHAnsi" w:hAnsiTheme="majorHAnsi"/>
        </w:rPr>
        <w:t>.</w:t>
      </w:r>
    </w:p>
    <w:p w:rsidRPr="00F27368" w:rsidR="00F81353" w:rsidP="00957080" w:rsidRDefault="00F81353" w14:paraId="72ACC815" w14:textId="77777777">
      <w:pPr>
        <w:pStyle w:val="Nadpis2"/>
        <w:rPr>
          <w:rFonts w:asciiTheme="majorHAnsi" w:hAnsiTheme="majorHAnsi"/>
        </w:rPr>
      </w:pPr>
      <w:r w:rsidRPr="00F27368">
        <w:rPr>
          <w:rFonts w:asciiTheme="majorHAnsi" w:hAnsiTheme="majorHAnsi"/>
        </w:rPr>
        <w:t>Jestliže ESCO</w:t>
      </w:r>
      <w:r w:rsidRPr="00F27368" w:rsidR="00584D2C">
        <w:rPr>
          <w:rFonts w:asciiTheme="majorHAnsi" w:hAnsiTheme="majorHAnsi"/>
        </w:rPr>
        <w:t xml:space="preserve"> neodstraní vady a nedodělky v přiměřené </w:t>
      </w:r>
      <w:r w:rsidRPr="00F27368">
        <w:rPr>
          <w:rFonts w:asciiTheme="majorHAnsi" w:hAnsiTheme="majorHAnsi"/>
        </w:rPr>
        <w:t xml:space="preserve">lhůtě, </w:t>
      </w:r>
      <w:r w:rsidRPr="00F27368" w:rsidR="005434E1">
        <w:rPr>
          <w:rFonts w:asciiTheme="majorHAnsi" w:hAnsiTheme="majorHAnsi"/>
        </w:rPr>
        <w:t xml:space="preserve">a to </w:t>
      </w:r>
      <w:r w:rsidRPr="00F27368">
        <w:rPr>
          <w:rFonts w:asciiTheme="majorHAnsi" w:hAnsiTheme="majorHAnsi"/>
        </w:rPr>
        <w:t>ani v dodatečně poskytnuté přiměř</w:t>
      </w:r>
      <w:r w:rsidRPr="00F27368" w:rsidR="00097BFB">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rsidRPr="00F27368" w:rsidR="00F81353" w:rsidP="00957080" w:rsidRDefault="00F81353" w14:paraId="6984C3F0" w14:textId="77777777">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rsidRPr="00F27368" w:rsidR="00101729" w:rsidP="00957080" w:rsidRDefault="00AB19EF" w14:paraId="255DC733" w14:textId="4A30CFEF">
      <w:pPr>
        <w:pStyle w:val="Nadpis2"/>
        <w:rPr>
          <w:rFonts w:asciiTheme="majorHAnsi" w:hAnsiTheme="majorHAnsi"/>
        </w:rPr>
      </w:pPr>
      <w:r w:rsidRPr="00F27368">
        <w:rPr>
          <w:rFonts w:asciiTheme="majorHAnsi" w:hAnsiTheme="majorHAnsi"/>
        </w:rPr>
        <w:t xml:space="preserve">Vlastnické právo k základním </w:t>
      </w:r>
      <w:r w:rsidRPr="00F27368" w:rsidR="00456E56">
        <w:rPr>
          <w:rFonts w:asciiTheme="majorHAnsi" w:hAnsiTheme="majorHAnsi"/>
        </w:rPr>
        <w:t xml:space="preserve">investičním </w:t>
      </w:r>
      <w:r w:rsidRPr="00F27368">
        <w:rPr>
          <w:rFonts w:asciiTheme="majorHAnsi" w:hAnsiTheme="majorHAnsi"/>
        </w:rPr>
        <w:t xml:space="preserve">opatřením </w:t>
      </w:r>
      <w:r w:rsidRPr="00A36DF8" w:rsid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rsidRPr="00F27368" w:rsidR="001752AD" w:rsidP="00957080" w:rsidRDefault="00A34848" w14:paraId="19AFB06B" w14:textId="77777777">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rsidRPr="00F27368" w:rsidR="00F81353" w:rsidRDefault="00F81353" w14:paraId="040FB7E4" w14:textId="77777777">
      <w:pPr>
        <w:pStyle w:val="Nadpis1"/>
        <w:rPr>
          <w:rFonts w:asciiTheme="majorHAnsi" w:hAnsiTheme="majorHAnsi"/>
        </w:rPr>
      </w:pPr>
      <w:r w:rsidRPr="00F27368">
        <w:rPr>
          <w:rFonts w:asciiTheme="majorHAnsi" w:hAnsiTheme="majorHAnsi"/>
          <w:b w:val="0"/>
        </w:rPr>
        <w:br/>
      </w:r>
      <w:bookmarkStart w:name="_Toc326522967" w:id="36"/>
      <w:bookmarkStart w:name="_Ref450731554" w:id="37"/>
      <w:bookmarkStart w:name="_Ref452526724" w:id="38"/>
      <w:bookmarkStart w:name="_Ref115429854" w:id="39"/>
      <w:r w:rsidRPr="00F27368">
        <w:rPr>
          <w:rFonts w:asciiTheme="majorHAnsi" w:hAnsiTheme="majorHAnsi"/>
        </w:rPr>
        <w:t>Záruka za jakost</w:t>
      </w:r>
      <w:bookmarkEnd w:id="36"/>
      <w:bookmarkEnd w:id="37"/>
      <w:bookmarkEnd w:id="38"/>
      <w:bookmarkEnd w:id="39"/>
    </w:p>
    <w:p w:rsidRPr="00023C74" w:rsidR="00F81353" w:rsidP="00957080" w:rsidRDefault="00F81353" w14:paraId="6A0E5016" w14:textId="77777777">
      <w:pPr>
        <w:pStyle w:val="Nadpis2"/>
        <w:rPr>
          <w:rFonts w:asciiTheme="majorHAnsi" w:hAnsiTheme="majorHAnsi"/>
        </w:rPr>
      </w:pPr>
      <w:bookmarkStart w:name="_Ref330840789" w:id="40"/>
      <w:bookmarkStart w:name="_Ref152047817" w:id="41"/>
      <w:r w:rsidRPr="00F27368">
        <w:rPr>
          <w:rFonts w:asciiTheme="majorHAnsi" w:hAnsiTheme="majorHAnsi"/>
        </w:rPr>
        <w:t xml:space="preserve">Na </w:t>
      </w:r>
      <w:r w:rsidRPr="00F27368" w:rsidR="0068720D">
        <w:rPr>
          <w:rFonts w:asciiTheme="majorHAnsi" w:hAnsiTheme="majorHAnsi"/>
        </w:rPr>
        <w:t xml:space="preserve">základní investiční </w:t>
      </w:r>
      <w:r w:rsidRPr="00F27368" w:rsidR="00D91401">
        <w:rPr>
          <w:rFonts w:asciiTheme="majorHAnsi" w:hAnsiTheme="majorHAnsi"/>
        </w:rPr>
        <w:t>opatření</w:t>
      </w:r>
      <w:r w:rsidRPr="00F27368">
        <w:rPr>
          <w:rFonts w:asciiTheme="majorHAnsi" w:hAnsiTheme="majorHAnsi"/>
        </w:rPr>
        <w:t xml:space="preserve">, která Klient převezme a bude provozovat a udržovat </w:t>
      </w:r>
      <w:r w:rsidRPr="00F27368" w:rsidR="00F4304C">
        <w:rPr>
          <w:rFonts w:asciiTheme="majorHAnsi" w:hAnsiTheme="majorHAnsi"/>
        </w:rPr>
        <w:t>za podmínek dle této smlouvy</w:t>
      </w:r>
      <w:r w:rsidRPr="00F27368" w:rsidR="0042560C">
        <w:rPr>
          <w:rFonts w:asciiTheme="majorHAnsi" w:hAnsiTheme="majorHAnsi"/>
        </w:rPr>
        <w:t xml:space="preserve">, </w:t>
      </w:r>
      <w:r w:rsidRPr="00023C74" w:rsidR="0042560C">
        <w:rPr>
          <w:rFonts w:asciiTheme="majorHAnsi" w:hAnsiTheme="majorHAnsi"/>
        </w:rPr>
        <w:t>poskytne ESCO záruku</w:t>
      </w:r>
      <w:r w:rsidRPr="00023C74" w:rsidR="00197D7E">
        <w:rPr>
          <w:rFonts w:asciiTheme="majorHAnsi" w:hAnsiTheme="majorHAnsi"/>
        </w:rPr>
        <w:t xml:space="preserve"> za jakost, </w:t>
      </w:r>
      <w:r w:rsidRPr="00023C74">
        <w:rPr>
          <w:rFonts w:asciiTheme="majorHAnsi" w:hAnsiTheme="majorHAnsi"/>
        </w:rPr>
        <w:t>a to</w:t>
      </w:r>
      <w:r w:rsidRPr="00023C74" w:rsidR="00235299">
        <w:rPr>
          <w:rFonts w:asciiTheme="majorHAnsi" w:hAnsiTheme="majorHAnsi"/>
        </w:rPr>
        <w:t xml:space="preserve"> v rozsahu</w:t>
      </w:r>
      <w:r w:rsidRPr="00023C74">
        <w:rPr>
          <w:rFonts w:asciiTheme="majorHAnsi" w:hAnsiTheme="majorHAnsi"/>
        </w:rPr>
        <w:t>:</w:t>
      </w:r>
      <w:bookmarkEnd w:id="40"/>
      <w:r w:rsidRPr="00023C74">
        <w:rPr>
          <w:rFonts w:asciiTheme="majorHAnsi" w:hAnsiTheme="majorHAnsi"/>
        </w:rPr>
        <w:t xml:space="preserve"> </w:t>
      </w:r>
      <w:bookmarkEnd w:id="41"/>
    </w:p>
    <w:p w:rsidRPr="00023C74" w:rsidR="00D63504" w:rsidP="00F30234" w:rsidRDefault="00043408" w14:paraId="422346EA" w14:textId="544404C6">
      <w:pPr>
        <w:pStyle w:val="Nadpis5"/>
        <w:numPr>
          <w:ilvl w:val="0"/>
          <w:numId w:val="16"/>
        </w:numPr>
        <w:ind w:left="964" w:hanging="567"/>
        <w:rPr>
          <w:rFonts w:asciiTheme="majorHAnsi" w:hAnsiTheme="majorHAnsi"/>
        </w:rPr>
      </w:pPr>
      <w:bookmarkStart w:name="_Ref115429850" w:id="42"/>
      <w:r w:rsidRPr="00023C74">
        <w:rPr>
          <w:rFonts w:asciiTheme="majorHAnsi" w:hAnsiTheme="majorHAnsi"/>
        </w:rPr>
        <w:t xml:space="preserve">minimálně </w:t>
      </w:r>
      <w:r w:rsidRPr="00023C74" w:rsidR="0096625F">
        <w:rPr>
          <w:rFonts w:asciiTheme="majorHAnsi" w:hAnsiTheme="majorHAnsi"/>
        </w:rPr>
        <w:t>[</w:t>
      </w:r>
      <w:r w:rsidRPr="00023C74" w:rsidR="009C0A7E">
        <w:rPr>
          <w:rFonts w:asciiTheme="majorHAnsi" w:hAnsiTheme="majorHAnsi"/>
        </w:rPr>
        <w:t>36</w:t>
      </w:r>
      <w:r w:rsidRPr="00023C74" w:rsidR="0096625F">
        <w:rPr>
          <w:rFonts w:asciiTheme="majorHAnsi" w:hAnsiTheme="majorHAnsi"/>
        </w:rPr>
        <w:t xml:space="preserve">] </w:t>
      </w:r>
      <w:r w:rsidRPr="00023C74" w:rsidR="00F81353">
        <w:rPr>
          <w:rFonts w:asciiTheme="majorHAnsi" w:hAnsiTheme="majorHAnsi"/>
        </w:rPr>
        <w:t xml:space="preserve">měsíců u </w:t>
      </w:r>
      <w:r w:rsidR="00414BA5">
        <w:rPr>
          <w:rFonts w:asciiTheme="majorHAnsi" w:hAnsiTheme="majorHAnsi"/>
        </w:rPr>
        <w:t>technologického</w:t>
      </w:r>
      <w:r w:rsidRPr="00023C74" w:rsidR="00414BA5">
        <w:rPr>
          <w:rFonts w:asciiTheme="majorHAnsi" w:hAnsiTheme="majorHAnsi"/>
        </w:rPr>
        <w:t xml:space="preserve"> </w:t>
      </w:r>
      <w:r w:rsidRPr="00023C74" w:rsidR="00F81353">
        <w:rPr>
          <w:rFonts w:asciiTheme="majorHAnsi" w:hAnsiTheme="majorHAnsi"/>
        </w:rPr>
        <w:t>zařízení</w:t>
      </w:r>
      <w:r w:rsidRPr="00023C74" w:rsidR="00D63504">
        <w:rPr>
          <w:rFonts w:asciiTheme="majorHAnsi" w:hAnsiTheme="majorHAnsi"/>
        </w:rPr>
        <w:t>,</w:t>
      </w:r>
      <w:bookmarkEnd w:id="42"/>
    </w:p>
    <w:p w:rsidRPr="00023C74" w:rsidR="00184CCF" w:rsidP="00F30234" w:rsidRDefault="0096625F" w14:paraId="5E646090" w14:textId="75B54C19">
      <w:pPr>
        <w:pStyle w:val="Nadpis5"/>
        <w:numPr>
          <w:ilvl w:val="0"/>
          <w:numId w:val="16"/>
        </w:numPr>
        <w:ind w:left="964" w:hanging="567"/>
        <w:rPr>
          <w:rFonts w:asciiTheme="majorHAnsi" w:hAnsiTheme="majorHAnsi"/>
        </w:rPr>
      </w:pPr>
      <w:r w:rsidRPr="00023C74">
        <w:rPr>
          <w:rFonts w:asciiTheme="majorHAnsi" w:hAnsiTheme="majorHAnsi"/>
        </w:rPr>
        <w:t>[</w:t>
      </w:r>
      <w:r w:rsidRPr="00023C74" w:rsidR="009C0A7E">
        <w:rPr>
          <w:rFonts w:asciiTheme="majorHAnsi" w:hAnsiTheme="majorHAnsi"/>
        </w:rPr>
        <w:t>60</w:t>
      </w:r>
      <w:r w:rsidRPr="00023C74">
        <w:rPr>
          <w:rFonts w:asciiTheme="majorHAnsi" w:hAnsiTheme="majorHAnsi"/>
        </w:rPr>
        <w:t xml:space="preserve">] </w:t>
      </w:r>
      <w:r w:rsidRPr="00023C74" w:rsidR="00F81353">
        <w:rPr>
          <w:rFonts w:asciiTheme="majorHAnsi" w:hAnsiTheme="majorHAnsi"/>
        </w:rPr>
        <w:t>měsíců na montážní práce,</w:t>
      </w:r>
    </w:p>
    <w:p w:rsidRPr="00023C74" w:rsidR="00184CCF" w:rsidP="00F30234" w:rsidRDefault="0096625F" w14:paraId="4BD9612F" w14:textId="2F52116C">
      <w:pPr>
        <w:pStyle w:val="Nadpis5"/>
        <w:numPr>
          <w:ilvl w:val="0"/>
          <w:numId w:val="16"/>
        </w:numPr>
        <w:ind w:left="964" w:hanging="567"/>
        <w:rPr>
          <w:rFonts w:asciiTheme="majorHAnsi" w:hAnsiTheme="majorHAnsi"/>
        </w:rPr>
      </w:pPr>
      <w:r w:rsidRPr="00023C74">
        <w:rPr>
          <w:rFonts w:asciiTheme="majorHAnsi" w:hAnsiTheme="majorHAnsi"/>
        </w:rPr>
        <w:t>[</w:t>
      </w:r>
      <w:r w:rsidRPr="00023C74" w:rsidR="009C0A7E">
        <w:rPr>
          <w:rFonts w:asciiTheme="majorHAnsi" w:hAnsiTheme="majorHAnsi"/>
        </w:rPr>
        <w:t>60</w:t>
      </w:r>
      <w:r w:rsidRPr="00023C74">
        <w:rPr>
          <w:rFonts w:asciiTheme="majorHAnsi" w:hAnsiTheme="majorHAnsi"/>
        </w:rPr>
        <w:t xml:space="preserve">] </w:t>
      </w:r>
      <w:r w:rsidRPr="00023C74" w:rsidR="00932187">
        <w:rPr>
          <w:rFonts w:asciiTheme="majorHAnsi" w:hAnsiTheme="majorHAnsi"/>
        </w:rPr>
        <w:t>měsíců na stavební práce,</w:t>
      </w:r>
    </w:p>
    <w:p w:rsidRPr="00F27368" w:rsidR="00F81353" w:rsidP="00932187" w:rsidRDefault="00F81353" w14:paraId="6D721EFD" w14:textId="7777777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rsidRPr="00F27368" w:rsidR="00F81353" w:rsidP="00957080" w:rsidRDefault="00F81353" w14:paraId="4E1BC4B9" w14:textId="7C7C1C39">
      <w:pPr>
        <w:pStyle w:val="Nadpis2"/>
        <w:rPr>
          <w:rFonts w:asciiTheme="majorHAnsi" w:hAnsiTheme="majorHAnsi"/>
        </w:rPr>
      </w:pPr>
      <w:r w:rsidRPr="00F27368">
        <w:rPr>
          <w:rFonts w:asciiTheme="majorHAnsi" w:hAnsiTheme="majorHAnsi"/>
        </w:rPr>
        <w:t>Záruční doba počíná běžet předáním</w:t>
      </w:r>
      <w:r w:rsidRPr="00F27368" w:rsidR="00C902D4">
        <w:rPr>
          <w:rFonts w:asciiTheme="majorHAnsi" w:hAnsiTheme="majorHAnsi"/>
        </w:rPr>
        <w:t xml:space="preserve"> </w:t>
      </w:r>
      <w:r w:rsidRPr="008F0559" w:rsidR="008F0559">
        <w:rPr>
          <w:rFonts w:asciiTheme="majorHAnsi" w:hAnsiTheme="majorHAnsi"/>
        </w:rPr>
        <w:t xml:space="preserve">příslušných </w:t>
      </w:r>
      <w:r w:rsidRPr="00F27368" w:rsidR="00C902D4">
        <w:rPr>
          <w:rFonts w:asciiTheme="majorHAnsi" w:hAnsiTheme="majorHAnsi"/>
        </w:rPr>
        <w:t>základních investičních opatření</w:t>
      </w:r>
      <w:r w:rsidRPr="00F27368">
        <w:rPr>
          <w:rFonts w:asciiTheme="majorHAnsi" w:hAnsiTheme="majorHAnsi"/>
        </w:rPr>
        <w:t xml:space="preserve">, nestanoví-li smlouva jinak. </w:t>
      </w:r>
    </w:p>
    <w:p w:rsidRPr="00F27368" w:rsidR="00F81353" w:rsidP="00957080" w:rsidRDefault="00F81353" w14:paraId="1A56CDF1" w14:textId="77777777">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Pr="00F27368" w:rsidR="002752D5">
        <w:rPr>
          <w:rFonts w:asciiTheme="majorHAnsi" w:hAnsiTheme="majorHAnsi"/>
        </w:rPr>
        <w:t xml:space="preserve"> základního investičního opatření</w:t>
      </w:r>
      <w:r w:rsidRPr="00F27368" w:rsidR="003F1F0C">
        <w:rPr>
          <w:rFonts w:asciiTheme="majorHAnsi" w:hAnsiTheme="majorHAnsi"/>
        </w:rPr>
        <w:t xml:space="preserve"> a/nebo jeho části</w:t>
      </w:r>
      <w:r w:rsidRPr="00F27368">
        <w:rPr>
          <w:rFonts w:asciiTheme="majorHAnsi" w:hAnsiTheme="majorHAnsi"/>
        </w:rPr>
        <w:t xml:space="preserve"> o dobu</w:t>
      </w:r>
      <w:r w:rsidRPr="00F27368" w:rsidR="00235299">
        <w:rPr>
          <w:rFonts w:asciiTheme="majorHAnsi" w:hAnsiTheme="majorHAnsi"/>
        </w:rPr>
        <w:t xml:space="preserve"> </w:t>
      </w:r>
      <w:r w:rsidRPr="00F27368" w:rsidR="00235299">
        <w:rPr>
          <w:rFonts w:asciiTheme="majorHAnsi" w:hAnsiTheme="majorHAnsi"/>
        </w:rPr>
        <w:t>řádně upl</w:t>
      </w:r>
      <w:r w:rsidRPr="00F27368" w:rsidR="00F560FC">
        <w:rPr>
          <w:rFonts w:asciiTheme="majorHAnsi" w:hAnsiTheme="majorHAnsi"/>
        </w:rPr>
        <w:t>atněné</w:t>
      </w:r>
      <w:r w:rsidRPr="00F27368" w:rsidR="00235299">
        <w:rPr>
          <w:rFonts w:asciiTheme="majorHAnsi" w:hAnsiTheme="majorHAnsi"/>
        </w:rPr>
        <w:t xml:space="preserve"> reklamace a dobu</w:t>
      </w:r>
      <w:r w:rsidRPr="00F27368">
        <w:rPr>
          <w:rFonts w:asciiTheme="majorHAnsi" w:hAnsiTheme="majorHAnsi"/>
        </w:rPr>
        <w:t>, po kterou nemohl</w:t>
      </w:r>
      <w:r w:rsidRPr="00F27368" w:rsidR="00D071BE">
        <w:rPr>
          <w:rFonts w:asciiTheme="majorHAnsi" w:hAnsiTheme="majorHAnsi"/>
        </w:rPr>
        <w:t>o</w:t>
      </w:r>
      <w:r w:rsidRPr="00F27368">
        <w:rPr>
          <w:rFonts w:asciiTheme="majorHAnsi" w:hAnsiTheme="majorHAnsi"/>
        </w:rPr>
        <w:t xml:space="preserve"> být </w:t>
      </w:r>
      <w:r w:rsidRPr="00F27368" w:rsidR="00D071BE">
        <w:rPr>
          <w:rFonts w:asciiTheme="majorHAnsi" w:hAnsiTheme="majorHAnsi"/>
        </w:rPr>
        <w:t>příslušné základní investiční opat</w:t>
      </w:r>
      <w:r w:rsidRPr="00F27368" w:rsidR="00527542">
        <w:rPr>
          <w:rFonts w:asciiTheme="majorHAnsi" w:hAnsiTheme="majorHAnsi"/>
        </w:rPr>
        <w:t>ření</w:t>
      </w:r>
      <w:r w:rsidRPr="00F27368" w:rsidR="003F1F0C">
        <w:rPr>
          <w:rFonts w:asciiTheme="majorHAnsi" w:hAnsiTheme="majorHAnsi"/>
        </w:rPr>
        <w:t xml:space="preserve"> a/nebo jeho část</w:t>
      </w:r>
      <w:r w:rsidRPr="00F27368" w:rsidR="00D071BE">
        <w:rPr>
          <w:rFonts w:asciiTheme="majorHAnsi" w:hAnsiTheme="majorHAnsi"/>
        </w:rPr>
        <w:t xml:space="preserve"> </w:t>
      </w:r>
      <w:r w:rsidRPr="00F27368">
        <w:rPr>
          <w:rFonts w:asciiTheme="majorHAnsi" w:hAnsiTheme="majorHAnsi"/>
        </w:rPr>
        <w:t>užíván</w:t>
      </w:r>
      <w:r w:rsidRPr="00F27368" w:rsidR="00D071BE">
        <w:rPr>
          <w:rFonts w:asciiTheme="majorHAnsi" w:hAnsiTheme="majorHAnsi"/>
        </w:rPr>
        <w:t>o</w:t>
      </w:r>
      <w:r w:rsidRPr="00F27368">
        <w:rPr>
          <w:rFonts w:asciiTheme="majorHAnsi" w:hAnsiTheme="majorHAnsi"/>
        </w:rPr>
        <w:t>.</w:t>
      </w:r>
    </w:p>
    <w:p w:rsidRPr="00F27368" w:rsidR="00F81353" w:rsidP="00957080" w:rsidRDefault="00F81353" w14:paraId="0F275D23" w14:textId="77777777">
      <w:pPr>
        <w:pStyle w:val="Nadpis2"/>
        <w:rPr>
          <w:rFonts w:asciiTheme="majorHAnsi" w:hAnsiTheme="majorHAnsi"/>
        </w:rPr>
      </w:pPr>
      <w:r w:rsidRPr="00F27368">
        <w:rPr>
          <w:rFonts w:asciiTheme="majorHAnsi" w:hAnsiTheme="majorHAnsi"/>
        </w:rPr>
        <w:t xml:space="preserve">V případě, že ESCO vymění </w:t>
      </w:r>
      <w:r w:rsidRPr="00F27368" w:rsidR="003F1F0C">
        <w:rPr>
          <w:rFonts w:asciiTheme="majorHAnsi" w:hAnsiTheme="majorHAnsi"/>
        </w:rPr>
        <w:t xml:space="preserve">konkrétní </w:t>
      </w:r>
      <w:r w:rsidRPr="00F27368" w:rsidR="005F59F2">
        <w:rPr>
          <w:rFonts w:asciiTheme="majorHAnsi" w:hAnsiTheme="majorHAnsi"/>
        </w:rPr>
        <w:t>základní investiční opatření a/nebo jeho část</w:t>
      </w:r>
      <w:r w:rsidRPr="00F27368">
        <w:rPr>
          <w:rFonts w:asciiTheme="majorHAnsi" w:hAnsiTheme="majorHAnsi"/>
        </w:rPr>
        <w:t xml:space="preserve">, na něž se vztahuje samostatná záruční doba, </w:t>
      </w:r>
      <w:proofErr w:type="gramStart"/>
      <w:r w:rsidRPr="00F27368">
        <w:rPr>
          <w:rFonts w:asciiTheme="majorHAnsi" w:hAnsiTheme="majorHAnsi"/>
        </w:rPr>
        <w:t>běží</w:t>
      </w:r>
      <w:proofErr w:type="gramEnd"/>
      <w:r w:rsidRPr="00F27368">
        <w:rPr>
          <w:rFonts w:asciiTheme="majorHAnsi" w:hAnsiTheme="majorHAnsi"/>
        </w:rPr>
        <w:t xml:space="preserve"> u vyměněného</w:t>
      </w:r>
      <w:r w:rsidRPr="00F27368" w:rsidR="00C034FD">
        <w:rPr>
          <w:rFonts w:asciiTheme="majorHAnsi" w:hAnsiTheme="majorHAnsi"/>
        </w:rPr>
        <w:t xml:space="preserve"> základního investičního opatření a/nebo jeho část</w:t>
      </w:r>
      <w:r w:rsidRPr="00F27368" w:rsidR="0089798B">
        <w:rPr>
          <w:rFonts w:asciiTheme="majorHAnsi" w:hAnsiTheme="majorHAnsi"/>
        </w:rPr>
        <w:t>i</w:t>
      </w:r>
      <w:r w:rsidRPr="00F27368">
        <w:rPr>
          <w:rFonts w:asciiTheme="majorHAnsi" w:hAnsiTheme="majorHAnsi"/>
        </w:rPr>
        <w:t xml:space="preserve"> nová záruční doba ve stejném rozsahu a délce jako u původního </w:t>
      </w:r>
      <w:r w:rsidRPr="00F27368" w:rsidR="00BD7C72">
        <w:rPr>
          <w:rFonts w:asciiTheme="majorHAnsi" w:hAnsiTheme="majorHAnsi"/>
        </w:rPr>
        <w:t xml:space="preserve">základního investičního opatření </w:t>
      </w:r>
      <w:r w:rsidRPr="00F27368">
        <w:rPr>
          <w:rFonts w:asciiTheme="majorHAnsi" w:hAnsiTheme="majorHAnsi"/>
        </w:rPr>
        <w:t>či jeho části.</w:t>
      </w:r>
    </w:p>
    <w:p w:rsidRPr="00F27368" w:rsidR="00F81353" w:rsidP="00957080" w:rsidRDefault="00F81353" w14:paraId="742CBF3C" w14:textId="717D3922">
      <w:pPr>
        <w:pStyle w:val="Nadpis2"/>
        <w:rPr>
          <w:rFonts w:asciiTheme="majorHAnsi" w:hAnsiTheme="majorHAnsi"/>
        </w:rPr>
      </w:pPr>
      <w:r w:rsidRPr="00F27368">
        <w:rPr>
          <w:rFonts w:asciiTheme="majorHAnsi" w:hAnsiTheme="majorHAnsi"/>
        </w:rPr>
        <w:t>Odpovědnost ESCO za vady</w:t>
      </w:r>
      <w:r w:rsidRPr="00F27368" w:rsidR="003652FE">
        <w:rPr>
          <w:rFonts w:asciiTheme="majorHAnsi" w:hAnsiTheme="majorHAnsi"/>
        </w:rPr>
        <w:t xml:space="preserve"> základních investičních opatření</w:t>
      </w:r>
      <w:r w:rsidRPr="00F27368">
        <w:rPr>
          <w:rFonts w:asciiTheme="majorHAnsi" w:hAnsiTheme="majorHAnsi"/>
        </w:rPr>
        <w:t>, na něž se vztahuje záruka, nevzniká</w:t>
      </w:r>
      <w:r w:rsidRPr="00F27368" w:rsidR="00F75929">
        <w:rPr>
          <w:rFonts w:asciiTheme="majorHAnsi" w:hAnsiTheme="majorHAnsi"/>
        </w:rPr>
        <w:t>:</w:t>
      </w:r>
    </w:p>
    <w:p w:rsidRPr="00F27368" w:rsidR="00184CCF" w:rsidP="00F30234" w:rsidRDefault="00F81353" w14:paraId="73B1517C" w14:textId="77777777">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Pr="00F27368" w:rsidR="009375C2">
        <w:rPr>
          <w:rFonts w:asciiTheme="majorHAnsi" w:hAnsiTheme="majorHAnsi"/>
        </w:rPr>
        <w:t xml:space="preserve"> na základních opatřeních </w:t>
      </w:r>
      <w:r w:rsidRPr="00F27368" w:rsidR="00C916A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rsidRPr="00F27368" w:rsidR="00184CCF" w:rsidP="00F30234" w:rsidRDefault="00F81353" w14:paraId="74900970" w14:textId="6C05D39F">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Pr="00F27368" w:rsidR="009D46C2">
        <w:rPr>
          <w:rFonts w:asciiTheme="majorHAnsi" w:hAnsiTheme="majorHAnsi"/>
        </w:rPr>
        <w:t>základnímu investičnímu</w:t>
      </w:r>
      <w:r w:rsidRPr="00F27368">
        <w:rPr>
          <w:rFonts w:asciiTheme="majorHAnsi" w:hAnsiTheme="majorHAnsi"/>
        </w:rPr>
        <w:t xml:space="preserve"> opatření, jehož se záruka za jakost týká</w:t>
      </w:r>
      <w:r w:rsidRPr="00F27368" w:rsidR="009D46C2">
        <w:rPr>
          <w:rFonts w:asciiTheme="majorHAnsi" w:hAnsiTheme="majorHAnsi"/>
        </w:rPr>
        <w:t>,</w:t>
      </w:r>
      <w:r w:rsidRPr="00F27368" w:rsidR="00235299">
        <w:rPr>
          <w:rFonts w:asciiTheme="majorHAnsi" w:hAnsiTheme="majorHAnsi"/>
        </w:rPr>
        <w:t xml:space="preserve"> nebo</w:t>
      </w:r>
    </w:p>
    <w:p w:rsidRPr="00F27368" w:rsidR="00184CCF" w:rsidP="00F30234" w:rsidRDefault="00235299" w14:paraId="54C71695" w14:textId="77777777">
      <w:pPr>
        <w:pStyle w:val="Nadpis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Pr="00F27368" w:rsidR="009D46C2">
        <w:rPr>
          <w:rFonts w:asciiTheme="majorHAnsi" w:hAnsiTheme="majorHAnsi"/>
        </w:rPr>
        <w:t xml:space="preserve">ze strany ESCO </w:t>
      </w:r>
      <w:r w:rsidRPr="00F27368">
        <w:rPr>
          <w:rFonts w:asciiTheme="majorHAnsi" w:hAnsiTheme="majorHAnsi"/>
        </w:rPr>
        <w:t>nebo neodborným zásahem třetí osobou nebo Klienta</w:t>
      </w:r>
      <w:r w:rsidRPr="00F27368" w:rsidR="00F81353">
        <w:rPr>
          <w:rFonts w:asciiTheme="majorHAnsi" w:hAnsiTheme="majorHAnsi"/>
        </w:rPr>
        <w:t>.</w:t>
      </w:r>
    </w:p>
    <w:p w:rsidRPr="00F27368" w:rsidR="00F81353" w:rsidP="00957080" w:rsidRDefault="00F81353" w14:paraId="74BA2692" w14:textId="1943F97C">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Pr="00F27368" w:rsidR="00A34848">
        <w:rPr>
          <w:rFonts w:asciiTheme="majorHAnsi" w:hAnsiTheme="majorHAnsi"/>
        </w:rPr>
        <w:t xml:space="preserve"> Reklamaci lze uplatit do posledního dne záruční lhůty, přičemž i reklamace odeslaná </w:t>
      </w:r>
      <w:r w:rsidRPr="00F27368" w:rsidR="00E621BC">
        <w:rPr>
          <w:rFonts w:asciiTheme="majorHAnsi" w:hAnsiTheme="majorHAnsi"/>
        </w:rPr>
        <w:t xml:space="preserve">Klientem </w:t>
      </w:r>
      <w:r w:rsidRPr="00F27368" w:rsidR="00A34848">
        <w:rPr>
          <w:rFonts w:asciiTheme="majorHAnsi" w:hAnsiTheme="majorHAnsi"/>
        </w:rPr>
        <w:t>v poslední den záruční lhůty se považuje za uplatněnou</w:t>
      </w:r>
      <w:r w:rsidRPr="006B7C3D" w:rsidR="006B7C3D">
        <w:rPr>
          <w:rFonts w:asciiTheme="majorHAnsi" w:hAnsiTheme="majorHAnsi"/>
        </w:rPr>
        <w:t xml:space="preserve"> </w:t>
      </w:r>
      <w:r w:rsidRPr="00F27368" w:rsidR="006B7C3D">
        <w:rPr>
          <w:rFonts w:asciiTheme="majorHAnsi" w:hAnsiTheme="majorHAnsi"/>
        </w:rPr>
        <w:t>včas</w:t>
      </w:r>
      <w:r w:rsidRPr="00F27368" w:rsidR="00A34848">
        <w:rPr>
          <w:rFonts w:asciiTheme="majorHAnsi" w:hAnsiTheme="majorHAnsi"/>
        </w:rPr>
        <w:t>.</w:t>
      </w:r>
    </w:p>
    <w:p w:rsidRPr="00F27368" w:rsidR="00070F67" w:rsidP="00957080" w:rsidRDefault="00F81353" w14:paraId="2466A414" w14:textId="77777777">
      <w:pPr>
        <w:pStyle w:val="Nadpis2"/>
        <w:rPr>
          <w:rFonts w:asciiTheme="majorHAnsi" w:hAnsiTheme="majorHAnsi"/>
        </w:rPr>
      </w:pPr>
      <w:bookmarkStart w:name="_Ref453015023" w:id="43"/>
      <w:r w:rsidRPr="00F27368">
        <w:rPr>
          <w:rFonts w:asciiTheme="majorHAnsi" w:hAnsiTheme="majorHAnsi"/>
        </w:rPr>
        <w:t xml:space="preserve">V případě </w:t>
      </w:r>
      <w:r w:rsidRPr="00F27368" w:rsidR="00A938E6">
        <w:rPr>
          <w:rFonts w:asciiTheme="majorHAnsi" w:hAnsiTheme="majorHAnsi"/>
        </w:rPr>
        <w:t>existence</w:t>
      </w:r>
      <w:r w:rsidRPr="00F27368" w:rsidR="00E704E6">
        <w:rPr>
          <w:rFonts w:asciiTheme="majorHAnsi" w:hAnsiTheme="majorHAnsi"/>
        </w:rPr>
        <w:t xml:space="preserve"> reklamované</w:t>
      </w:r>
      <w:r w:rsidRPr="00F27368" w:rsidR="00A938E6">
        <w:rPr>
          <w:rFonts w:asciiTheme="majorHAnsi" w:hAnsiTheme="majorHAnsi"/>
        </w:rPr>
        <w:t xml:space="preserve"> </w:t>
      </w:r>
      <w:r w:rsidRPr="00F27368">
        <w:rPr>
          <w:rFonts w:asciiTheme="majorHAnsi" w:hAnsiTheme="majorHAnsi"/>
        </w:rPr>
        <w:t>vady</w:t>
      </w:r>
      <w:r w:rsidRPr="00F27368" w:rsidR="00B07E15">
        <w:rPr>
          <w:rFonts w:asciiTheme="majorHAnsi" w:hAnsiTheme="majorHAnsi"/>
        </w:rPr>
        <w:t xml:space="preserve"> základních investičních opatření</w:t>
      </w:r>
      <w:r w:rsidRPr="00F27368">
        <w:rPr>
          <w:rFonts w:asciiTheme="majorHAnsi" w:hAnsiTheme="majorHAnsi"/>
        </w:rPr>
        <w:t xml:space="preserve"> </w:t>
      </w:r>
      <w:r w:rsidRPr="00F27368" w:rsidR="001F2E90">
        <w:rPr>
          <w:rFonts w:asciiTheme="majorHAnsi" w:hAnsiTheme="majorHAnsi"/>
        </w:rPr>
        <w:t>(ať již uznané nebo neuznané reklamovan</w:t>
      </w:r>
      <w:r w:rsidRPr="00F27368" w:rsidR="007303C4">
        <w:rPr>
          <w:rFonts w:asciiTheme="majorHAnsi" w:hAnsiTheme="majorHAnsi"/>
        </w:rPr>
        <w:t>é vady</w:t>
      </w:r>
      <w:r w:rsidRPr="00F27368" w:rsidR="001F2E90">
        <w:rPr>
          <w:rFonts w:asciiTheme="majorHAnsi" w:hAnsiTheme="majorHAnsi"/>
        </w:rPr>
        <w:t>)</w:t>
      </w:r>
      <w:r w:rsidRPr="00F27368" w:rsidR="007303C4">
        <w:rPr>
          <w:rFonts w:asciiTheme="majorHAnsi" w:hAnsiTheme="majorHAnsi"/>
        </w:rPr>
        <w:t xml:space="preserve"> </w:t>
      </w:r>
      <w:r w:rsidRPr="00F27368">
        <w:rPr>
          <w:rFonts w:asciiTheme="majorHAnsi" w:hAnsiTheme="majorHAnsi"/>
        </w:rPr>
        <w:t>bránící provozu objektu, nebo areálu</w:t>
      </w:r>
      <w:r w:rsidRPr="00F27368" w:rsidR="008D1640">
        <w:rPr>
          <w:rFonts w:asciiTheme="majorHAnsi" w:hAnsiTheme="majorHAnsi"/>
        </w:rPr>
        <w:t>,</w:t>
      </w:r>
      <w:r w:rsidRPr="00F27368">
        <w:rPr>
          <w:rFonts w:asciiTheme="majorHAnsi" w:hAnsiTheme="majorHAnsi"/>
        </w:rPr>
        <w:t xml:space="preserve"> je ESCO povinna</w:t>
      </w:r>
      <w:r w:rsidRPr="00F27368" w:rsidR="00757622">
        <w:rPr>
          <w:rFonts w:asciiTheme="majorHAnsi" w:hAnsiTheme="majorHAnsi"/>
        </w:rPr>
        <w:t xml:space="preserve"> dle charakteru vady</w:t>
      </w:r>
      <w:r w:rsidRPr="00F27368" w:rsidR="00147EA5">
        <w:rPr>
          <w:rFonts w:asciiTheme="majorHAnsi" w:hAnsiTheme="majorHAnsi"/>
        </w:rPr>
        <w:t xml:space="preserve"> základních investičních opatření</w:t>
      </w:r>
      <w:r w:rsidRPr="00F27368" w:rsidR="00757622">
        <w:rPr>
          <w:rFonts w:asciiTheme="majorHAnsi" w:hAnsiTheme="majorHAnsi"/>
        </w:rPr>
        <w:t xml:space="preserve"> zprovoznit </w:t>
      </w:r>
      <w:r w:rsidRPr="00F27368" w:rsidR="000343F0">
        <w:rPr>
          <w:rFonts w:asciiTheme="majorHAnsi" w:hAnsiTheme="majorHAnsi"/>
        </w:rPr>
        <w:t>objekt nebo areál</w:t>
      </w:r>
      <w:r w:rsidRPr="00F27368" w:rsidR="00757622">
        <w:rPr>
          <w:rFonts w:asciiTheme="majorHAnsi" w:hAnsiTheme="majorHAnsi"/>
        </w:rPr>
        <w:t xml:space="preserve"> </w:t>
      </w:r>
      <w:r w:rsidRPr="00F27368">
        <w:rPr>
          <w:rFonts w:asciiTheme="majorHAnsi" w:hAnsiTheme="majorHAnsi"/>
        </w:rPr>
        <w:t xml:space="preserve">do </w:t>
      </w:r>
      <w:r w:rsidRPr="00F27368" w:rsidR="006940C2">
        <w:rPr>
          <w:rFonts w:asciiTheme="majorHAnsi" w:hAnsiTheme="majorHAnsi"/>
        </w:rPr>
        <w:t>[</w:t>
      </w:r>
      <w:r w:rsidRPr="00F27368" w:rsidR="001C7BA1">
        <w:rPr>
          <w:rFonts w:asciiTheme="majorHAnsi" w:hAnsiTheme="majorHAnsi"/>
        </w:rPr>
        <w:t>24</w:t>
      </w:r>
      <w:r w:rsidRPr="00F27368" w:rsidR="00EB6DE1">
        <w:rPr>
          <w:rFonts w:asciiTheme="majorHAnsi" w:hAnsiTheme="majorHAnsi"/>
        </w:rPr>
        <w:t>]</w:t>
      </w:r>
      <w:r w:rsidRPr="00F27368">
        <w:rPr>
          <w:rFonts w:asciiTheme="majorHAnsi" w:hAnsiTheme="majorHAnsi"/>
        </w:rPr>
        <w:t xml:space="preserve"> hodin od doby, kdy byla </w:t>
      </w:r>
      <w:r w:rsidRPr="00F27368" w:rsidR="000343F0">
        <w:rPr>
          <w:rFonts w:asciiTheme="majorHAnsi" w:hAnsiTheme="majorHAnsi"/>
        </w:rPr>
        <w:t xml:space="preserve">vada </w:t>
      </w:r>
      <w:r w:rsidRPr="00F27368">
        <w:rPr>
          <w:rFonts w:asciiTheme="majorHAnsi" w:hAnsiTheme="majorHAnsi"/>
        </w:rPr>
        <w:t>oznámena</w:t>
      </w:r>
      <w:r w:rsidRPr="00F27368" w:rsidR="00124A2D">
        <w:rPr>
          <w:rFonts w:asciiTheme="majorHAnsi" w:hAnsiTheme="majorHAnsi"/>
        </w:rPr>
        <w:t xml:space="preserve"> ESCO</w:t>
      </w:r>
      <w:r w:rsidRPr="00F27368" w:rsidR="00903C3E">
        <w:rPr>
          <w:rFonts w:asciiTheme="majorHAnsi" w:hAnsiTheme="majorHAnsi"/>
        </w:rPr>
        <w:t>, pokud to technické podmín</w:t>
      </w:r>
      <w:r w:rsidRPr="00F27368" w:rsidR="001C7BA1">
        <w:rPr>
          <w:rFonts w:asciiTheme="majorHAnsi" w:hAnsiTheme="majorHAnsi"/>
        </w:rPr>
        <w:t>ky</w:t>
      </w:r>
      <w:r w:rsidRPr="00F27368" w:rsidR="00903C3E">
        <w:rPr>
          <w:rFonts w:asciiTheme="majorHAnsi" w:hAnsiTheme="majorHAnsi"/>
        </w:rPr>
        <w:t xml:space="preserve"> objektivně umožňují.</w:t>
      </w:r>
      <w:r w:rsidRPr="00F27368">
        <w:rPr>
          <w:rFonts w:asciiTheme="majorHAnsi" w:hAnsiTheme="majorHAnsi"/>
        </w:rPr>
        <w:t xml:space="preserve"> </w:t>
      </w:r>
      <w:r w:rsidRPr="00F27368" w:rsidR="00434BFC">
        <w:rPr>
          <w:rFonts w:asciiTheme="majorHAnsi" w:hAnsiTheme="majorHAnsi"/>
        </w:rPr>
        <w:t xml:space="preserve">Práce na odstranění </w:t>
      </w:r>
      <w:r w:rsidRPr="00F27368">
        <w:rPr>
          <w:rFonts w:asciiTheme="majorHAnsi" w:hAnsiTheme="majorHAnsi"/>
        </w:rPr>
        <w:t xml:space="preserve">ostatních </w:t>
      </w:r>
      <w:r w:rsidRPr="00F27368" w:rsidR="004D7ECE">
        <w:rPr>
          <w:rFonts w:asciiTheme="majorHAnsi" w:hAnsiTheme="majorHAnsi"/>
        </w:rPr>
        <w:t xml:space="preserve">reklamovaných </w:t>
      </w:r>
      <w:r w:rsidRPr="00F27368">
        <w:rPr>
          <w:rFonts w:asciiTheme="majorHAnsi" w:hAnsiTheme="majorHAnsi"/>
        </w:rPr>
        <w:t>vad</w:t>
      </w:r>
      <w:r w:rsidRPr="00F27368" w:rsidR="0062678C">
        <w:rPr>
          <w:rFonts w:asciiTheme="majorHAnsi" w:hAnsiTheme="majorHAnsi"/>
        </w:rPr>
        <w:t xml:space="preserve"> základních investičních opatření</w:t>
      </w:r>
      <w:r w:rsidRPr="00F27368">
        <w:rPr>
          <w:rFonts w:asciiTheme="majorHAnsi" w:hAnsiTheme="majorHAnsi"/>
        </w:rPr>
        <w:t xml:space="preserve"> je ESCO povinna </w:t>
      </w:r>
      <w:r w:rsidRPr="00F27368" w:rsidR="00F560FC">
        <w:rPr>
          <w:rFonts w:asciiTheme="majorHAnsi" w:hAnsiTheme="majorHAnsi"/>
        </w:rPr>
        <w:t xml:space="preserve">zahájit nejpozději </w:t>
      </w:r>
      <w:r w:rsidRPr="00F27368">
        <w:rPr>
          <w:rFonts w:asciiTheme="majorHAnsi" w:hAnsiTheme="majorHAnsi"/>
        </w:rPr>
        <w:t xml:space="preserve">do </w:t>
      </w:r>
      <w:r w:rsidRPr="00F27368" w:rsidR="00EB6DE1">
        <w:rPr>
          <w:rFonts w:asciiTheme="majorHAnsi" w:hAnsiTheme="majorHAnsi"/>
        </w:rPr>
        <w:t>[</w:t>
      </w:r>
      <w:r w:rsidRPr="00F27368" w:rsidR="0075799C">
        <w:rPr>
          <w:rFonts w:asciiTheme="majorHAnsi" w:hAnsiTheme="majorHAnsi"/>
        </w:rPr>
        <w:t>_</w:t>
      </w:r>
      <w:r w:rsidRPr="00F27368" w:rsidR="001C7BA1">
        <w:rPr>
          <w:rFonts w:asciiTheme="majorHAnsi" w:hAnsiTheme="majorHAnsi"/>
        </w:rPr>
        <w:t>5</w:t>
      </w:r>
      <w:r w:rsidRPr="00F27368" w:rsidR="0075799C">
        <w:rPr>
          <w:rFonts w:asciiTheme="majorHAnsi" w:hAnsiTheme="majorHAnsi"/>
        </w:rPr>
        <w:t>_</w:t>
      </w:r>
      <w:r w:rsidRPr="00F27368" w:rsidR="00EB6DE1">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43"/>
    </w:p>
    <w:p w:rsidRPr="00F27368" w:rsidR="00E62259" w:rsidP="0062678C" w:rsidRDefault="00E62259" w14:paraId="10B1629E" w14:textId="26C9C126">
      <w:pPr>
        <w:pStyle w:val="Nadpis2"/>
        <w:rPr>
          <w:rFonts w:asciiTheme="majorHAnsi" w:hAnsiTheme="majorHAnsi"/>
        </w:rPr>
      </w:pPr>
      <w:r w:rsidRPr="00F27368">
        <w:rPr>
          <w:rFonts w:asciiTheme="majorHAnsi" w:hAnsiTheme="majorHAnsi"/>
        </w:rPr>
        <w:t xml:space="preserve">ESCO se zavazuje </w:t>
      </w:r>
      <w:r w:rsidRPr="00F27368" w:rsidR="00346411">
        <w:rPr>
          <w:rFonts w:asciiTheme="majorHAnsi" w:hAnsiTheme="majorHAnsi"/>
        </w:rPr>
        <w:t>Klientovi</w:t>
      </w:r>
      <w:r w:rsidRPr="00F27368" w:rsidR="00893628">
        <w:rPr>
          <w:rFonts w:asciiTheme="majorHAnsi" w:hAnsiTheme="majorHAnsi"/>
        </w:rPr>
        <w:t xml:space="preserve"> </w:t>
      </w:r>
      <w:r w:rsidRPr="00F27368" w:rsidR="00FF54BF">
        <w:rPr>
          <w:rFonts w:asciiTheme="majorHAnsi" w:hAnsiTheme="majorHAnsi"/>
        </w:rPr>
        <w:t xml:space="preserve">sdělit </w:t>
      </w:r>
      <w:r w:rsidRPr="00F27368" w:rsidR="00723689">
        <w:rPr>
          <w:rFonts w:asciiTheme="majorHAnsi" w:hAnsiTheme="majorHAnsi"/>
        </w:rPr>
        <w:t>písemným ozn</w:t>
      </w:r>
      <w:r w:rsidRPr="00F27368" w:rsidR="00471E65">
        <w:rPr>
          <w:rFonts w:asciiTheme="majorHAnsi" w:hAnsiTheme="majorHAnsi"/>
        </w:rPr>
        <w:t>ámením</w:t>
      </w:r>
      <w:r w:rsidRPr="00F27368" w:rsidR="005017AA">
        <w:rPr>
          <w:rFonts w:asciiTheme="majorHAnsi" w:hAnsiTheme="majorHAnsi"/>
        </w:rPr>
        <w:t xml:space="preserve"> nejpozději do 30 dnů od obdržení </w:t>
      </w:r>
      <w:r w:rsidRPr="00F27368" w:rsidR="00DD1335">
        <w:rPr>
          <w:rFonts w:asciiTheme="majorHAnsi" w:hAnsiTheme="majorHAnsi"/>
        </w:rPr>
        <w:t xml:space="preserve">písemné </w:t>
      </w:r>
      <w:r w:rsidRPr="00F27368" w:rsidR="007A626A">
        <w:rPr>
          <w:rFonts w:asciiTheme="majorHAnsi" w:hAnsiTheme="majorHAnsi"/>
        </w:rPr>
        <w:t>reklamace, zda</w:t>
      </w:r>
      <w:r w:rsidRPr="00F27368" w:rsidR="000F1BD8">
        <w:rPr>
          <w:rFonts w:asciiTheme="majorHAnsi" w:hAnsiTheme="majorHAnsi"/>
        </w:rPr>
        <w:t xml:space="preserve"> reklamaci uznává </w:t>
      </w:r>
      <w:r w:rsidRPr="00F27368" w:rsidR="00851616">
        <w:rPr>
          <w:rFonts w:asciiTheme="majorHAnsi" w:hAnsiTheme="majorHAnsi"/>
        </w:rPr>
        <w:t>či nikoliv.</w:t>
      </w:r>
      <w:r w:rsidRPr="00F27368" w:rsidR="005B1F9B">
        <w:rPr>
          <w:rFonts w:asciiTheme="majorHAnsi" w:hAnsiTheme="majorHAnsi"/>
        </w:rPr>
        <w:t xml:space="preserve"> V případě, že </w:t>
      </w:r>
      <w:r w:rsidRPr="00F27368" w:rsidR="004D2F79">
        <w:rPr>
          <w:rFonts w:asciiTheme="majorHAnsi" w:hAnsiTheme="majorHAnsi"/>
        </w:rPr>
        <w:t xml:space="preserve">se ESCO </w:t>
      </w:r>
      <w:r w:rsidRPr="00F27368" w:rsidR="007F29F9">
        <w:rPr>
          <w:rFonts w:asciiTheme="majorHAnsi" w:hAnsiTheme="majorHAnsi"/>
        </w:rPr>
        <w:t>ve lhůtě</w:t>
      </w:r>
      <w:r w:rsidRPr="00F27368" w:rsidR="00F548F4">
        <w:rPr>
          <w:rFonts w:asciiTheme="majorHAnsi" w:hAnsiTheme="majorHAnsi"/>
        </w:rPr>
        <w:t xml:space="preserve"> stanovené v předchozí větě tohoto odstavce </w:t>
      </w:r>
      <w:r w:rsidRPr="00F27368" w:rsidR="007F29F9">
        <w:rPr>
          <w:rFonts w:asciiTheme="majorHAnsi" w:hAnsiTheme="majorHAnsi"/>
        </w:rPr>
        <w:t xml:space="preserve">písemně </w:t>
      </w:r>
      <w:proofErr w:type="gramStart"/>
      <w:r w:rsidRPr="00F27368" w:rsidR="007F29F9">
        <w:rPr>
          <w:rFonts w:asciiTheme="majorHAnsi" w:hAnsiTheme="majorHAnsi"/>
        </w:rPr>
        <w:t>nevyjádří</w:t>
      </w:r>
      <w:proofErr w:type="gramEnd"/>
      <w:r w:rsidRPr="00F27368" w:rsidR="007F29F9">
        <w:rPr>
          <w:rFonts w:asciiTheme="majorHAnsi" w:hAnsiTheme="majorHAnsi"/>
        </w:rPr>
        <w:t xml:space="preserve">, má se za to, že </w:t>
      </w:r>
      <w:r w:rsidRPr="00F27368" w:rsidR="00C12BEF">
        <w:rPr>
          <w:rFonts w:asciiTheme="majorHAnsi" w:hAnsiTheme="majorHAnsi"/>
        </w:rPr>
        <w:t>reklamovanou vadu ESCO uznala</w:t>
      </w:r>
      <w:r w:rsidRPr="00F27368" w:rsidR="003753EC">
        <w:rPr>
          <w:rFonts w:asciiTheme="majorHAnsi" w:hAnsiTheme="majorHAnsi"/>
        </w:rPr>
        <w:t>.</w:t>
      </w:r>
      <w:r w:rsidRPr="00F27368" w:rsidR="00193FCE">
        <w:rPr>
          <w:rFonts w:asciiTheme="majorHAnsi" w:hAnsiTheme="majorHAnsi"/>
        </w:rPr>
        <w:t xml:space="preserve"> V případě, že </w:t>
      </w:r>
      <w:r w:rsidRPr="00F27368" w:rsidR="00FE42A0">
        <w:rPr>
          <w:rFonts w:asciiTheme="majorHAnsi" w:hAnsiTheme="majorHAnsi"/>
        </w:rPr>
        <w:t xml:space="preserve">Klient nesouhlasí </w:t>
      </w:r>
      <w:r w:rsidRPr="00F27368" w:rsidR="00825D9F">
        <w:rPr>
          <w:rFonts w:asciiTheme="majorHAnsi" w:hAnsiTheme="majorHAnsi"/>
        </w:rPr>
        <w:t>s</w:t>
      </w:r>
      <w:r w:rsidRPr="00F27368" w:rsidR="00DD531C">
        <w:rPr>
          <w:rFonts w:asciiTheme="majorHAnsi" w:hAnsiTheme="majorHAnsi"/>
        </w:rPr>
        <w:t xml:space="preserve"> posouzením </w:t>
      </w:r>
      <w:r w:rsidRPr="00F27368" w:rsidR="00F368B1">
        <w:rPr>
          <w:rFonts w:asciiTheme="majorHAnsi" w:hAnsiTheme="majorHAnsi"/>
        </w:rPr>
        <w:t xml:space="preserve">reklamace </w:t>
      </w:r>
      <w:r w:rsidRPr="00F27368" w:rsidR="0040239D">
        <w:rPr>
          <w:rFonts w:asciiTheme="majorHAnsi" w:hAnsiTheme="majorHAnsi"/>
        </w:rPr>
        <w:t>ze strany ESCO, j</w:t>
      </w:r>
      <w:r w:rsidRPr="00F27368" w:rsidR="00B20409">
        <w:rPr>
          <w:rFonts w:asciiTheme="majorHAnsi" w:hAnsiTheme="majorHAnsi"/>
        </w:rPr>
        <w:t>e oprávněn</w:t>
      </w:r>
      <w:r w:rsidRPr="00F27368" w:rsidR="00846F94">
        <w:rPr>
          <w:rFonts w:asciiTheme="majorHAnsi" w:hAnsiTheme="majorHAnsi"/>
        </w:rPr>
        <w:t xml:space="preserve"> písemný</w:t>
      </w:r>
      <w:r w:rsidRPr="00F27368" w:rsidR="00A34848">
        <w:rPr>
          <w:rFonts w:asciiTheme="majorHAnsi" w:hAnsiTheme="majorHAnsi"/>
        </w:rPr>
        <w:t>m</w:t>
      </w:r>
      <w:r w:rsidRPr="00F27368" w:rsidR="00846F94">
        <w:rPr>
          <w:rFonts w:asciiTheme="majorHAnsi" w:hAnsiTheme="majorHAnsi"/>
        </w:rPr>
        <w:t xml:space="preserve"> oznámením adresovaným</w:t>
      </w:r>
      <w:r w:rsidRPr="00F27368" w:rsidR="000B2DC3">
        <w:rPr>
          <w:rFonts w:asciiTheme="majorHAnsi" w:hAnsiTheme="majorHAnsi"/>
        </w:rPr>
        <w:t xml:space="preserve"> </w:t>
      </w:r>
      <w:r w:rsidRPr="00F27368" w:rsidR="00A34848">
        <w:rPr>
          <w:rFonts w:asciiTheme="majorHAnsi" w:hAnsiTheme="majorHAnsi"/>
        </w:rPr>
        <w:t xml:space="preserve">ESCO </w:t>
      </w:r>
      <w:r w:rsidRPr="00F27368" w:rsidR="000B2DC3">
        <w:rPr>
          <w:rFonts w:asciiTheme="majorHAnsi" w:hAnsiTheme="majorHAnsi"/>
        </w:rPr>
        <w:t xml:space="preserve">nejpozději do 30 dnů </w:t>
      </w:r>
      <w:r w:rsidRPr="00F27368" w:rsidR="004D5023">
        <w:rPr>
          <w:rFonts w:asciiTheme="majorHAnsi" w:hAnsiTheme="majorHAnsi"/>
        </w:rPr>
        <w:t xml:space="preserve">ode dne </w:t>
      </w:r>
      <w:r w:rsidRPr="00F27368" w:rsidR="000517AE">
        <w:rPr>
          <w:rFonts w:asciiTheme="majorHAnsi" w:hAnsiTheme="majorHAnsi"/>
        </w:rPr>
        <w:t>doručení ozn</w:t>
      </w:r>
      <w:r w:rsidRPr="00F27368" w:rsidR="00537811">
        <w:rPr>
          <w:rFonts w:asciiTheme="majorHAnsi" w:hAnsiTheme="majorHAnsi"/>
        </w:rPr>
        <w:t xml:space="preserve">ámení o </w:t>
      </w:r>
      <w:r w:rsidRPr="00F27368" w:rsidR="00400029">
        <w:rPr>
          <w:rFonts w:asciiTheme="majorHAnsi" w:hAnsiTheme="majorHAnsi"/>
        </w:rPr>
        <w:t>ne</w:t>
      </w:r>
      <w:r w:rsidRPr="00F27368" w:rsidR="00A15DA9">
        <w:rPr>
          <w:rFonts w:asciiTheme="majorHAnsi" w:hAnsiTheme="majorHAnsi"/>
        </w:rPr>
        <w:t xml:space="preserve">uznání reklamované vady </w:t>
      </w:r>
      <w:r w:rsidRPr="00F27368" w:rsidR="0076506E">
        <w:rPr>
          <w:rFonts w:asciiTheme="majorHAnsi" w:hAnsiTheme="majorHAnsi"/>
        </w:rPr>
        <w:t xml:space="preserve">ze strany ESCO iniciovat </w:t>
      </w:r>
      <w:r w:rsidRPr="00F27368" w:rsidR="00EA0B78">
        <w:rPr>
          <w:rFonts w:asciiTheme="majorHAnsi" w:hAnsiTheme="majorHAnsi"/>
        </w:rPr>
        <w:t xml:space="preserve">mechanismus </w:t>
      </w:r>
      <w:r w:rsidRPr="00F27368" w:rsidR="004C7785">
        <w:rPr>
          <w:rFonts w:asciiTheme="majorHAnsi" w:hAnsiTheme="majorHAnsi"/>
        </w:rPr>
        <w:t xml:space="preserve">řešení sporů </w:t>
      </w:r>
      <w:r w:rsidRPr="00F27368" w:rsidR="003D1129">
        <w:rPr>
          <w:rFonts w:asciiTheme="majorHAnsi" w:hAnsiTheme="majorHAnsi"/>
        </w:rPr>
        <w:t xml:space="preserve">dle </w:t>
      </w:r>
      <w:r w:rsidRPr="00F27368" w:rsidR="00D127B4">
        <w:rPr>
          <w:rFonts w:asciiTheme="majorHAnsi" w:hAnsiTheme="majorHAnsi"/>
        </w:rPr>
        <w:fldChar w:fldCharType="begin"/>
      </w:r>
      <w:r w:rsidRPr="00F27368" w:rsidR="0075799C">
        <w:rPr>
          <w:rFonts w:asciiTheme="majorHAnsi" w:hAnsiTheme="majorHAnsi"/>
        </w:rPr>
        <w:instrText xml:space="preserve"> REF _Ref152651880 \r \h </w:instrText>
      </w:r>
      <w:r w:rsidRPr="00F27368" w:rsidR="00F75929">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39.2</w:t>
      </w:r>
      <w:r w:rsidRPr="00F27368" w:rsidR="00D127B4">
        <w:rPr>
          <w:rFonts w:asciiTheme="majorHAnsi" w:hAnsiTheme="majorHAnsi"/>
        </w:rPr>
        <w:fldChar w:fldCharType="end"/>
      </w:r>
      <w:r w:rsidRPr="00F27368" w:rsidR="0075799C">
        <w:rPr>
          <w:rFonts w:asciiTheme="majorHAnsi" w:hAnsiTheme="majorHAnsi"/>
        </w:rPr>
        <w:t xml:space="preserve"> až </w:t>
      </w:r>
      <w:r w:rsidRPr="00F27368" w:rsidR="00D127B4">
        <w:rPr>
          <w:rFonts w:asciiTheme="majorHAnsi" w:hAnsiTheme="majorHAnsi"/>
        </w:rPr>
        <w:fldChar w:fldCharType="begin"/>
      </w:r>
      <w:r w:rsidRPr="00F27368" w:rsidR="0075799C">
        <w:rPr>
          <w:rFonts w:asciiTheme="majorHAnsi" w:hAnsiTheme="majorHAnsi"/>
        </w:rPr>
        <w:instrText xml:space="preserve"> REF _Ref453014381 \r \h </w:instrText>
      </w:r>
      <w:r w:rsidRPr="00F27368" w:rsidR="00F75929">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39.4</w:t>
      </w:r>
      <w:r w:rsidRPr="00F27368" w:rsidR="00D127B4">
        <w:rPr>
          <w:rFonts w:asciiTheme="majorHAnsi" w:hAnsiTheme="majorHAnsi"/>
        </w:rPr>
        <w:fldChar w:fldCharType="end"/>
      </w:r>
      <w:r w:rsidRPr="00F27368" w:rsidR="00760637">
        <w:rPr>
          <w:rFonts w:asciiTheme="majorHAnsi" w:hAnsiTheme="majorHAnsi"/>
        </w:rPr>
        <w:t xml:space="preserve">, jehož předmětem bude </w:t>
      </w:r>
      <w:r w:rsidRPr="00F27368" w:rsidR="00C961B9">
        <w:rPr>
          <w:rFonts w:asciiTheme="majorHAnsi" w:hAnsiTheme="majorHAnsi"/>
        </w:rPr>
        <w:t xml:space="preserve">posouzení důvodnosti </w:t>
      </w:r>
      <w:r w:rsidRPr="00F27368" w:rsidR="00971238">
        <w:rPr>
          <w:rFonts w:asciiTheme="majorHAnsi" w:hAnsiTheme="majorHAnsi"/>
        </w:rPr>
        <w:t>reklamovan</w:t>
      </w:r>
      <w:r w:rsidRPr="00F27368" w:rsidR="00A6206B">
        <w:rPr>
          <w:rFonts w:asciiTheme="majorHAnsi" w:hAnsiTheme="majorHAnsi"/>
        </w:rPr>
        <w:t xml:space="preserve">é vady dle podmínek </w:t>
      </w:r>
      <w:r w:rsidRPr="00F27368" w:rsidR="001D0AA7">
        <w:rPr>
          <w:rFonts w:asciiTheme="majorHAnsi" w:hAnsiTheme="majorHAnsi"/>
        </w:rPr>
        <w:t xml:space="preserve">stanovených ve </w:t>
      </w:r>
      <w:r w:rsidRPr="00F27368" w:rsidR="0075799C">
        <w:rPr>
          <w:rFonts w:asciiTheme="majorHAnsi" w:hAnsiTheme="majorHAnsi"/>
        </w:rPr>
        <w:t>smlouvě</w:t>
      </w:r>
      <w:r w:rsidRPr="00F27368" w:rsidR="001D0AA7">
        <w:rPr>
          <w:rFonts w:asciiTheme="majorHAnsi" w:hAnsiTheme="majorHAnsi"/>
        </w:rPr>
        <w:t xml:space="preserve">. </w:t>
      </w:r>
      <w:r w:rsidRPr="00F27368" w:rsidR="003C37B3">
        <w:rPr>
          <w:rFonts w:asciiTheme="majorHAnsi" w:hAnsiTheme="majorHAnsi"/>
        </w:rPr>
        <w:t>V případě, že</w:t>
      </w:r>
      <w:r w:rsidRPr="00F27368" w:rsidR="00767540">
        <w:rPr>
          <w:rFonts w:asciiTheme="majorHAnsi" w:hAnsiTheme="majorHAnsi"/>
        </w:rPr>
        <w:t xml:space="preserve"> nedojde ze strany Klienta k</w:t>
      </w:r>
      <w:r w:rsidRPr="00F27368" w:rsidR="0088576F">
        <w:rPr>
          <w:rFonts w:asciiTheme="majorHAnsi" w:hAnsiTheme="majorHAnsi"/>
        </w:rPr>
        <w:t> </w:t>
      </w:r>
      <w:r w:rsidRPr="00F27368" w:rsidR="00767540">
        <w:rPr>
          <w:rFonts w:asciiTheme="majorHAnsi" w:hAnsiTheme="majorHAnsi"/>
        </w:rPr>
        <w:t>zahájení</w:t>
      </w:r>
      <w:r w:rsidRPr="00F27368" w:rsidR="0088576F">
        <w:rPr>
          <w:rFonts w:asciiTheme="majorHAnsi" w:hAnsiTheme="majorHAnsi"/>
        </w:rPr>
        <w:t xml:space="preserve"> ře</w:t>
      </w:r>
      <w:r w:rsidRPr="00F27368" w:rsidR="009C6684">
        <w:rPr>
          <w:rFonts w:asciiTheme="majorHAnsi" w:hAnsiTheme="majorHAnsi"/>
        </w:rPr>
        <w:t>šení sporu</w:t>
      </w:r>
      <w:r w:rsidRPr="00F27368" w:rsidR="0088576F">
        <w:rPr>
          <w:rFonts w:asciiTheme="majorHAnsi" w:hAnsiTheme="majorHAnsi"/>
        </w:rPr>
        <w:t xml:space="preserve"> dle </w:t>
      </w:r>
      <w:r w:rsidRPr="00F27368" w:rsidR="00D127B4">
        <w:rPr>
          <w:rFonts w:asciiTheme="majorHAnsi" w:hAnsiTheme="majorHAnsi"/>
        </w:rPr>
        <w:fldChar w:fldCharType="begin"/>
      </w:r>
      <w:r w:rsidRPr="00F27368" w:rsidR="0075799C">
        <w:rPr>
          <w:rFonts w:asciiTheme="majorHAnsi" w:hAnsiTheme="majorHAnsi"/>
        </w:rPr>
        <w:instrText xml:space="preserve"> REF _Ref152651880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39.2</w:t>
      </w:r>
      <w:r w:rsidRPr="00F27368" w:rsidR="00D127B4">
        <w:rPr>
          <w:rFonts w:asciiTheme="majorHAnsi" w:hAnsiTheme="majorHAnsi"/>
        </w:rPr>
        <w:fldChar w:fldCharType="end"/>
      </w:r>
      <w:r w:rsidRPr="00F27368" w:rsidR="0075799C">
        <w:rPr>
          <w:rFonts w:asciiTheme="majorHAnsi" w:hAnsiTheme="majorHAnsi"/>
        </w:rPr>
        <w:t xml:space="preserve"> až </w:t>
      </w:r>
      <w:r w:rsidRPr="00F27368" w:rsidR="00D127B4">
        <w:rPr>
          <w:rFonts w:asciiTheme="majorHAnsi" w:hAnsiTheme="majorHAnsi"/>
        </w:rPr>
        <w:fldChar w:fldCharType="begin"/>
      </w:r>
      <w:r w:rsidRPr="00F27368" w:rsidR="0075799C">
        <w:rPr>
          <w:rFonts w:asciiTheme="majorHAnsi" w:hAnsiTheme="majorHAnsi"/>
        </w:rPr>
        <w:instrText xml:space="preserve"> REF _Ref453014381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39.4</w:t>
      </w:r>
      <w:r w:rsidRPr="00F27368" w:rsidR="00D127B4">
        <w:rPr>
          <w:rFonts w:asciiTheme="majorHAnsi" w:hAnsiTheme="majorHAnsi"/>
        </w:rPr>
        <w:fldChar w:fldCharType="end"/>
      </w:r>
      <w:r w:rsidRPr="00F27368" w:rsidR="0075799C">
        <w:rPr>
          <w:rFonts w:asciiTheme="majorHAnsi" w:hAnsiTheme="majorHAnsi"/>
        </w:rPr>
        <w:t xml:space="preserve"> </w:t>
      </w:r>
      <w:r w:rsidRPr="00F27368" w:rsidR="009C6684">
        <w:rPr>
          <w:rFonts w:asciiTheme="majorHAnsi" w:hAnsiTheme="majorHAnsi"/>
        </w:rPr>
        <w:t>ve lhůtě</w:t>
      </w:r>
      <w:r w:rsidRPr="00F27368" w:rsidR="008B3D6E">
        <w:rPr>
          <w:rFonts w:asciiTheme="majorHAnsi" w:hAnsiTheme="majorHAnsi"/>
        </w:rPr>
        <w:t xml:space="preserve"> stanovené v předchozí větě tohoto odstavce</w:t>
      </w:r>
      <w:r w:rsidRPr="00F27368" w:rsidR="009304D3">
        <w:rPr>
          <w:rFonts w:asciiTheme="majorHAnsi" w:hAnsiTheme="majorHAnsi"/>
        </w:rPr>
        <w:t xml:space="preserve"> písemným oznámením ESCO</w:t>
      </w:r>
      <w:r w:rsidRPr="00F27368" w:rsidR="00897CC3">
        <w:rPr>
          <w:rFonts w:asciiTheme="majorHAnsi" w:hAnsiTheme="majorHAnsi"/>
        </w:rPr>
        <w:t xml:space="preserve">, má se za to, že </w:t>
      </w:r>
      <w:r w:rsidRPr="00F27368" w:rsidR="00AD2900">
        <w:rPr>
          <w:rFonts w:asciiTheme="majorHAnsi" w:hAnsiTheme="majorHAnsi"/>
        </w:rPr>
        <w:t xml:space="preserve">Klient </w:t>
      </w:r>
      <w:r w:rsidRPr="00F27368" w:rsidR="008E7FE7">
        <w:rPr>
          <w:rFonts w:asciiTheme="majorHAnsi" w:hAnsiTheme="majorHAnsi"/>
        </w:rPr>
        <w:t xml:space="preserve">stanovisko </w:t>
      </w:r>
      <w:r w:rsidRPr="00F27368" w:rsidR="00AA6AC3">
        <w:rPr>
          <w:rFonts w:asciiTheme="majorHAnsi" w:hAnsiTheme="majorHAnsi"/>
        </w:rPr>
        <w:t>ESCO o posouzení reklamovaných vad</w:t>
      </w:r>
      <w:r w:rsidRPr="00F27368" w:rsidR="0058740C">
        <w:rPr>
          <w:rFonts w:asciiTheme="majorHAnsi" w:hAnsiTheme="majorHAnsi"/>
        </w:rPr>
        <w:t xml:space="preserve"> </w:t>
      </w:r>
      <w:r w:rsidRPr="00F27368" w:rsidR="00AA6AC3">
        <w:rPr>
          <w:rFonts w:asciiTheme="majorHAnsi" w:hAnsiTheme="majorHAnsi"/>
        </w:rPr>
        <w:t>uznal.</w:t>
      </w:r>
    </w:p>
    <w:p w:rsidRPr="00F27368" w:rsidR="00D11E85" w:rsidP="0062678C" w:rsidRDefault="00D11E85" w14:paraId="00210897" w14:textId="30E45F6F">
      <w:pPr>
        <w:pStyle w:val="Nadpis2"/>
        <w:rPr>
          <w:rFonts w:asciiTheme="majorHAnsi" w:hAnsiTheme="majorHAnsi"/>
        </w:rPr>
      </w:pPr>
      <w:bookmarkStart w:name="_Ref453015054" w:id="44"/>
      <w:r w:rsidRPr="00F27368">
        <w:rPr>
          <w:rFonts w:asciiTheme="majorHAnsi" w:hAnsiTheme="majorHAnsi"/>
        </w:rPr>
        <w:t>ESCO se zavazuje vady, na něž se vztahuje záruka a jejichž existenci uznal</w:t>
      </w:r>
      <w:r w:rsidRPr="00F27368" w:rsidR="00CA1046">
        <w:rPr>
          <w:rFonts w:asciiTheme="majorHAnsi" w:hAnsiTheme="majorHAnsi"/>
        </w:rPr>
        <w:t xml:space="preserve"> a/nebo tak bylo stanoveno</w:t>
      </w:r>
      <w:r w:rsidRPr="00F27368" w:rsidR="00724AAF">
        <w:rPr>
          <w:rFonts w:asciiTheme="majorHAnsi" w:hAnsiTheme="majorHAnsi"/>
        </w:rPr>
        <w:t xml:space="preserve"> postupem dle </w:t>
      </w:r>
      <w:r w:rsidRPr="00F27368" w:rsidR="00D127B4">
        <w:rPr>
          <w:rFonts w:asciiTheme="majorHAnsi" w:hAnsiTheme="majorHAnsi"/>
        </w:rPr>
        <w:fldChar w:fldCharType="begin"/>
      </w:r>
      <w:r w:rsidRPr="00F27368" w:rsidR="0075799C">
        <w:rPr>
          <w:rFonts w:asciiTheme="majorHAnsi" w:hAnsiTheme="majorHAnsi"/>
        </w:rPr>
        <w:instrText xml:space="preserve"> REF _Ref152651880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39.2</w:t>
      </w:r>
      <w:r w:rsidRPr="00F27368" w:rsidR="00D127B4">
        <w:rPr>
          <w:rFonts w:asciiTheme="majorHAnsi" w:hAnsiTheme="majorHAnsi"/>
        </w:rPr>
        <w:fldChar w:fldCharType="end"/>
      </w:r>
      <w:r w:rsidRPr="00F27368" w:rsidR="0075799C">
        <w:rPr>
          <w:rFonts w:asciiTheme="majorHAnsi" w:hAnsiTheme="majorHAnsi"/>
        </w:rPr>
        <w:t xml:space="preserve"> až </w:t>
      </w:r>
      <w:r w:rsidRPr="00F27368" w:rsidR="00D127B4">
        <w:rPr>
          <w:rFonts w:asciiTheme="majorHAnsi" w:hAnsiTheme="majorHAnsi"/>
        </w:rPr>
        <w:fldChar w:fldCharType="begin"/>
      </w:r>
      <w:r w:rsidRPr="00F27368" w:rsidR="0075799C">
        <w:rPr>
          <w:rFonts w:asciiTheme="majorHAnsi" w:hAnsiTheme="majorHAnsi"/>
        </w:rPr>
        <w:instrText xml:space="preserve"> REF _Ref453014381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39.4</w:t>
      </w:r>
      <w:r w:rsidRPr="00F27368" w:rsidR="00D127B4">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44"/>
      <w:r w:rsidRPr="00F27368" w:rsidR="000C4737">
        <w:rPr>
          <w:rFonts w:asciiTheme="majorHAnsi" w:hAnsiTheme="majorHAnsi"/>
        </w:rPr>
        <w:t xml:space="preserve"> </w:t>
      </w:r>
      <w:r w:rsidRPr="00F27368" w:rsidR="000C4737">
        <w:rPr>
          <w:rFonts w:asciiTheme="majorHAnsi" w:hAnsiTheme="majorHAnsi"/>
        </w:rPr>
        <w:t>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rsidR="000C4737" w:rsidRDefault="00D0262E" w14:paraId="0E533D62" w14:textId="284344EA">
      <w:pPr>
        <w:pStyle w:val="Nadpis2"/>
        <w:rPr>
          <w:rFonts w:asciiTheme="majorHAnsi" w:hAnsiTheme="majorHAnsi"/>
        </w:rPr>
      </w:pPr>
      <w:r w:rsidRPr="00F27368">
        <w:rPr>
          <w:rFonts w:asciiTheme="majorHAnsi" w:hAnsiTheme="majorHAnsi"/>
        </w:rPr>
        <w:t xml:space="preserve">ESCO se zavazuje </w:t>
      </w:r>
      <w:r w:rsidRPr="00F27368" w:rsidR="006948CD">
        <w:rPr>
          <w:rFonts w:asciiTheme="majorHAnsi" w:hAnsiTheme="majorHAnsi"/>
        </w:rPr>
        <w:t xml:space="preserve">odstranit </w:t>
      </w:r>
      <w:r w:rsidRPr="00F27368" w:rsidR="00B65378">
        <w:rPr>
          <w:rFonts w:asciiTheme="majorHAnsi" w:hAnsiTheme="majorHAnsi"/>
        </w:rPr>
        <w:t xml:space="preserve">neuznané </w:t>
      </w:r>
      <w:r w:rsidRPr="00F27368" w:rsidR="006948CD">
        <w:rPr>
          <w:rFonts w:asciiTheme="majorHAnsi" w:hAnsiTheme="majorHAnsi"/>
        </w:rPr>
        <w:t xml:space="preserve">reklamované </w:t>
      </w:r>
      <w:r w:rsidRPr="00F27368">
        <w:rPr>
          <w:rFonts w:asciiTheme="majorHAnsi" w:hAnsiTheme="majorHAnsi"/>
        </w:rPr>
        <w:t>vady</w:t>
      </w:r>
      <w:r w:rsidRPr="00F27368" w:rsidR="003F5D43">
        <w:rPr>
          <w:rFonts w:asciiTheme="majorHAnsi" w:hAnsiTheme="majorHAnsi"/>
        </w:rPr>
        <w:t xml:space="preserve"> investičních základních opat</w:t>
      </w:r>
      <w:r w:rsidRPr="00F27368" w:rsidR="004C020C">
        <w:rPr>
          <w:rFonts w:asciiTheme="majorHAnsi" w:hAnsiTheme="majorHAnsi"/>
        </w:rPr>
        <w:t>ření</w:t>
      </w:r>
      <w:r w:rsidRPr="00F27368">
        <w:rPr>
          <w:rFonts w:asciiTheme="majorHAnsi" w:hAnsiTheme="majorHAnsi"/>
        </w:rPr>
        <w:t>,</w:t>
      </w:r>
      <w:r w:rsidRPr="00F27368" w:rsidR="004C020C">
        <w:rPr>
          <w:rFonts w:asciiTheme="majorHAnsi" w:hAnsiTheme="majorHAnsi"/>
        </w:rPr>
        <w:t xml:space="preserve"> tj. reklamovan</w:t>
      </w:r>
      <w:r w:rsidRPr="00F27368" w:rsidR="00A96CA9">
        <w:rPr>
          <w:rFonts w:asciiTheme="majorHAnsi" w:hAnsiTheme="majorHAnsi"/>
        </w:rPr>
        <w:t>é</w:t>
      </w:r>
      <w:r w:rsidRPr="00F27368" w:rsidR="004C020C">
        <w:rPr>
          <w:rFonts w:asciiTheme="majorHAnsi" w:hAnsiTheme="majorHAnsi"/>
        </w:rPr>
        <w:t xml:space="preserve"> vady, která ESCO neuznala a</w:t>
      </w:r>
      <w:r w:rsidRPr="00F27368" w:rsidR="000C4737">
        <w:rPr>
          <w:rFonts w:asciiTheme="majorHAnsi" w:hAnsiTheme="majorHAnsi"/>
        </w:rPr>
        <w:t xml:space="preserve"> současně</w:t>
      </w:r>
      <w:r w:rsidRPr="00F27368" w:rsidR="004C020C">
        <w:rPr>
          <w:rFonts w:asciiTheme="majorHAnsi" w:hAnsiTheme="majorHAnsi"/>
        </w:rPr>
        <w:t xml:space="preserve"> tak bylo stanoveno </w:t>
      </w:r>
      <w:r w:rsidRPr="00F27368" w:rsidR="00F75AE2">
        <w:rPr>
          <w:rFonts w:asciiTheme="majorHAnsi" w:hAnsiTheme="majorHAnsi"/>
        </w:rPr>
        <w:t xml:space="preserve">postupem dle </w:t>
      </w:r>
      <w:r w:rsidRPr="00F27368" w:rsidR="00D127B4">
        <w:rPr>
          <w:rFonts w:asciiTheme="majorHAnsi" w:hAnsiTheme="majorHAnsi"/>
        </w:rPr>
        <w:fldChar w:fldCharType="begin"/>
      </w:r>
      <w:r w:rsidRPr="00F27368" w:rsidR="0075799C">
        <w:rPr>
          <w:rFonts w:asciiTheme="majorHAnsi" w:hAnsiTheme="majorHAnsi"/>
        </w:rPr>
        <w:instrText xml:space="preserve"> REF _Ref152651880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39.2</w:t>
      </w:r>
      <w:r w:rsidRPr="00F27368" w:rsidR="00D127B4">
        <w:rPr>
          <w:rFonts w:asciiTheme="majorHAnsi" w:hAnsiTheme="majorHAnsi"/>
        </w:rPr>
        <w:fldChar w:fldCharType="end"/>
      </w:r>
      <w:r w:rsidRPr="00F27368" w:rsidR="0075799C">
        <w:rPr>
          <w:rFonts w:asciiTheme="majorHAnsi" w:hAnsiTheme="majorHAnsi"/>
        </w:rPr>
        <w:t xml:space="preserve"> až </w:t>
      </w:r>
      <w:r w:rsidRPr="00F27368" w:rsidR="00D127B4">
        <w:rPr>
          <w:rFonts w:asciiTheme="majorHAnsi" w:hAnsiTheme="majorHAnsi"/>
        </w:rPr>
        <w:fldChar w:fldCharType="begin"/>
      </w:r>
      <w:r w:rsidRPr="00F27368" w:rsidR="0075799C">
        <w:rPr>
          <w:rFonts w:asciiTheme="majorHAnsi" w:hAnsiTheme="majorHAnsi"/>
        </w:rPr>
        <w:instrText xml:space="preserve"> REF _Ref453014381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39.4</w:t>
      </w:r>
      <w:r w:rsidRPr="00F27368" w:rsidR="00D127B4">
        <w:rPr>
          <w:rFonts w:asciiTheme="majorHAnsi" w:hAnsiTheme="majorHAnsi"/>
        </w:rPr>
        <w:fldChar w:fldCharType="end"/>
      </w:r>
      <w:r w:rsidRPr="00F27368" w:rsidR="00142FE0">
        <w:rPr>
          <w:rFonts w:asciiTheme="majorHAnsi" w:hAnsiTheme="majorHAnsi"/>
        </w:rPr>
        <w:t xml:space="preserve">, </w:t>
      </w:r>
      <w:r w:rsidRPr="00F27368">
        <w:rPr>
          <w:rFonts w:asciiTheme="majorHAnsi" w:hAnsiTheme="majorHAnsi"/>
        </w:rPr>
        <w:t xml:space="preserve">na </w:t>
      </w:r>
      <w:r w:rsidRPr="00F27368" w:rsidR="000B4AA9">
        <w:rPr>
          <w:rFonts w:asciiTheme="majorHAnsi" w:hAnsiTheme="majorHAnsi"/>
        </w:rPr>
        <w:t>náklady Klienta</w:t>
      </w:r>
      <w:r w:rsidRPr="00F27368">
        <w:rPr>
          <w:rFonts w:asciiTheme="majorHAnsi" w:hAnsiTheme="majorHAnsi"/>
        </w:rPr>
        <w:t>.</w:t>
      </w:r>
      <w:r w:rsidRPr="00F27368" w:rsidR="00EB412B">
        <w:rPr>
          <w:rFonts w:asciiTheme="majorHAnsi" w:hAnsiTheme="majorHAnsi"/>
        </w:rPr>
        <w:t xml:space="preserve"> Klient </w:t>
      </w:r>
      <w:r w:rsidRPr="00F27368" w:rsidR="0069507A">
        <w:rPr>
          <w:rFonts w:asciiTheme="majorHAnsi" w:hAnsiTheme="majorHAnsi"/>
        </w:rPr>
        <w:t>je povine</w:t>
      </w:r>
      <w:r w:rsidRPr="00F27368" w:rsidR="007340B3">
        <w:rPr>
          <w:rFonts w:asciiTheme="majorHAnsi" w:hAnsiTheme="majorHAnsi"/>
        </w:rPr>
        <w:t xml:space="preserve">n v takové případě uhradit </w:t>
      </w:r>
      <w:r w:rsidRPr="00F27368" w:rsidR="004C2A2A">
        <w:rPr>
          <w:rFonts w:asciiTheme="majorHAnsi" w:hAnsiTheme="majorHAnsi"/>
        </w:rPr>
        <w:t xml:space="preserve">ESCO </w:t>
      </w:r>
      <w:r w:rsidRPr="00F27368" w:rsidR="00174FF2">
        <w:rPr>
          <w:rFonts w:asciiTheme="majorHAnsi" w:hAnsiTheme="majorHAnsi"/>
        </w:rPr>
        <w:t xml:space="preserve">účelně </w:t>
      </w:r>
      <w:r w:rsidRPr="00F27368" w:rsidR="000C4737">
        <w:rPr>
          <w:rFonts w:asciiTheme="majorHAnsi" w:hAnsiTheme="majorHAnsi"/>
        </w:rPr>
        <w:t xml:space="preserve">a prokazatelně </w:t>
      </w:r>
      <w:r w:rsidRPr="00F27368" w:rsidR="00174FF2">
        <w:rPr>
          <w:rFonts w:asciiTheme="majorHAnsi" w:hAnsiTheme="majorHAnsi"/>
        </w:rPr>
        <w:t xml:space="preserve">vynaložené náklady </w:t>
      </w:r>
      <w:r w:rsidRPr="00F27368" w:rsidR="004C2A2A">
        <w:rPr>
          <w:rFonts w:asciiTheme="majorHAnsi" w:hAnsiTheme="majorHAnsi"/>
        </w:rPr>
        <w:t xml:space="preserve">nejpozději do 30 dnů ode dne provedeného vyúčtování. </w:t>
      </w:r>
    </w:p>
    <w:p w:rsidRPr="00F27368" w:rsidR="008F194C" w:rsidDel="00553469" w:rsidRDefault="00DF664A" w14:paraId="214B0C48" w14:textId="2A24BA18">
      <w:pPr>
        <w:pStyle w:val="Nadpis2"/>
        <w:rPr>
          <w:del w:author="David Kudýn" w:date="2024-07-19T15:41:00Z" w:id="45"/>
          <w:rFonts w:asciiTheme="majorHAnsi" w:hAnsiTheme="majorHAnsi"/>
        </w:rPr>
      </w:pPr>
      <w:bookmarkStart w:name="_Hlk121471625" w:id="46"/>
      <w:del w:author="David Kudýn" w:date="2024-07-19T15:41:00Z" w:id="47">
        <w:r w:rsidDel="00553469">
          <w:rPr>
            <w:rFonts w:asciiTheme="majorHAnsi" w:hAnsiTheme="majorHAnsi"/>
          </w:rPr>
          <w:delText>V</w:delText>
        </w:r>
        <w:r w:rsidRPr="00DF664A" w:rsidDel="00553469">
          <w:rPr>
            <w:rFonts w:asciiTheme="majorHAnsi" w:hAnsiTheme="majorHAnsi"/>
          </w:rPr>
          <w:delText xml:space="preserve"> průběhu </w:delText>
        </w:r>
        <w:r w:rsidDel="00553469">
          <w:rPr>
            <w:rFonts w:asciiTheme="majorHAnsi" w:hAnsiTheme="majorHAnsi"/>
          </w:rPr>
          <w:delText>záručn</w:delText>
        </w:r>
        <w:r w:rsidDel="00553469" w:rsidR="008136AD">
          <w:rPr>
            <w:rFonts w:asciiTheme="majorHAnsi" w:hAnsiTheme="majorHAnsi"/>
          </w:rPr>
          <w:delText xml:space="preserve">í </w:delText>
        </w:r>
        <w:r w:rsidDel="00553469">
          <w:rPr>
            <w:rFonts w:asciiTheme="majorHAnsi" w:hAnsiTheme="majorHAnsi"/>
          </w:rPr>
          <w:delText xml:space="preserve">doby na technologické zařízení dle </w:delText>
        </w:r>
        <w:r w:rsidDel="00553469">
          <w:rPr>
            <w:rFonts w:asciiTheme="majorHAnsi" w:hAnsiTheme="majorHAnsi"/>
          </w:rPr>
          <w:fldChar w:fldCharType="begin"/>
        </w:r>
        <w:r w:rsidDel="00553469">
          <w:rPr>
            <w:rFonts w:asciiTheme="majorHAnsi" w:hAnsiTheme="majorHAnsi"/>
          </w:rPr>
          <w:delInstrText xml:space="preserve"> REF _Ref330840789 \w \h </w:delInstrText>
        </w:r>
        <w:r w:rsidDel="00553469">
          <w:rPr>
            <w:rFonts w:asciiTheme="majorHAnsi" w:hAnsiTheme="majorHAnsi"/>
          </w:rPr>
        </w:r>
        <w:r w:rsidDel="00553469">
          <w:rPr>
            <w:rFonts w:asciiTheme="majorHAnsi" w:hAnsiTheme="majorHAnsi"/>
          </w:rPr>
          <w:fldChar w:fldCharType="separate"/>
        </w:r>
        <w:r w:rsidDel="00553469" w:rsidR="00956FE8">
          <w:rPr>
            <w:rFonts w:asciiTheme="majorHAnsi" w:hAnsiTheme="majorHAnsi"/>
          </w:rPr>
          <w:delText>Článek 9.1</w:delText>
        </w:r>
        <w:r w:rsidDel="00553469">
          <w:rPr>
            <w:rFonts w:asciiTheme="majorHAnsi" w:hAnsiTheme="majorHAnsi"/>
          </w:rPr>
          <w:fldChar w:fldCharType="end"/>
        </w:r>
        <w:r w:rsidDel="00553469">
          <w:rPr>
            <w:rFonts w:asciiTheme="majorHAnsi" w:hAnsiTheme="majorHAnsi"/>
          </w:rPr>
          <w:delText xml:space="preserve"> písm. </w:delText>
        </w:r>
        <w:r w:rsidDel="00553469">
          <w:rPr>
            <w:rFonts w:asciiTheme="majorHAnsi" w:hAnsiTheme="majorHAnsi"/>
          </w:rPr>
          <w:fldChar w:fldCharType="begin"/>
        </w:r>
        <w:r w:rsidDel="00553469">
          <w:rPr>
            <w:rFonts w:asciiTheme="majorHAnsi" w:hAnsiTheme="majorHAnsi"/>
          </w:rPr>
          <w:delInstrText xml:space="preserve"> REF _Ref115429850 \w \h </w:delInstrText>
        </w:r>
        <w:r w:rsidDel="00553469">
          <w:rPr>
            <w:rFonts w:asciiTheme="majorHAnsi" w:hAnsiTheme="majorHAnsi"/>
          </w:rPr>
        </w:r>
        <w:r w:rsidDel="00553469">
          <w:rPr>
            <w:rFonts w:asciiTheme="majorHAnsi" w:hAnsiTheme="majorHAnsi"/>
          </w:rPr>
          <w:fldChar w:fldCharType="separate"/>
        </w:r>
        <w:r w:rsidDel="00553469" w:rsidR="00956FE8">
          <w:rPr>
            <w:rFonts w:asciiTheme="majorHAnsi" w:hAnsiTheme="majorHAnsi"/>
          </w:rPr>
          <w:delText>a)</w:delText>
        </w:r>
        <w:r w:rsidDel="00553469">
          <w:rPr>
            <w:rFonts w:asciiTheme="majorHAnsi" w:hAnsiTheme="majorHAnsi"/>
          </w:rPr>
          <w:fldChar w:fldCharType="end"/>
        </w:r>
        <w:r w:rsidDel="00553469">
          <w:rPr>
            <w:rFonts w:asciiTheme="majorHAnsi" w:hAnsiTheme="majorHAnsi"/>
          </w:rPr>
          <w:delText xml:space="preserve"> této smlouvy se ESCO ve vztahu k instalovaným technologickým zařízením zavazuje vyko</w:delText>
        </w:r>
        <w:r w:rsidDel="00553469" w:rsidR="008F194C">
          <w:rPr>
            <w:rFonts w:asciiTheme="majorHAnsi" w:hAnsiTheme="majorHAnsi"/>
          </w:rPr>
          <w:delText xml:space="preserve">nat </w:delText>
        </w:r>
        <w:r w:rsidDel="00553469" w:rsidR="00CE46F0">
          <w:rPr>
            <w:rFonts w:asciiTheme="majorHAnsi" w:hAnsiTheme="majorHAnsi"/>
          </w:rPr>
          <w:delText>všechny</w:delText>
        </w:r>
        <w:r w:rsidDel="00553469" w:rsidR="008F194C">
          <w:rPr>
            <w:rFonts w:asciiTheme="majorHAnsi" w:hAnsiTheme="majorHAnsi"/>
          </w:rPr>
          <w:delText xml:space="preserve"> </w:delText>
        </w:r>
        <w:r w:rsidRPr="008F194C" w:rsidDel="00553469" w:rsidR="008F194C">
          <w:rPr>
            <w:rFonts w:asciiTheme="majorHAnsi" w:hAnsiTheme="majorHAnsi"/>
          </w:rPr>
          <w:delText xml:space="preserve">servisní prohlídky </w:delText>
        </w:r>
        <w:r w:rsidDel="00553469" w:rsidR="00CE46F0">
          <w:rPr>
            <w:rFonts w:asciiTheme="majorHAnsi" w:hAnsiTheme="majorHAnsi"/>
          </w:rPr>
          <w:delText>a</w:delText>
        </w:r>
        <w:r w:rsidDel="00553469" w:rsidR="008F194C">
          <w:rPr>
            <w:rFonts w:asciiTheme="majorHAnsi" w:hAnsiTheme="majorHAnsi"/>
          </w:rPr>
          <w:delText xml:space="preserve"> revize </w:delText>
        </w:r>
        <w:r w:rsidRPr="008F194C" w:rsidDel="00553469" w:rsidR="008F194C">
          <w:rPr>
            <w:rFonts w:asciiTheme="majorHAnsi" w:hAnsiTheme="majorHAnsi"/>
          </w:rPr>
          <w:delText>v souladu s požadavky výrobce dodané technologie</w:delText>
        </w:r>
        <w:r w:rsidDel="00553469" w:rsidR="008F194C">
          <w:rPr>
            <w:rFonts w:asciiTheme="majorHAnsi" w:hAnsiTheme="majorHAnsi"/>
          </w:rPr>
          <w:delText xml:space="preserve"> nebo dle </w:delText>
        </w:r>
        <w:r w:rsidRPr="00F27368" w:rsidDel="00553469" w:rsidR="008F194C">
          <w:rPr>
            <w:rFonts w:asciiTheme="majorHAnsi" w:hAnsiTheme="majorHAnsi"/>
          </w:rPr>
          <w:delText xml:space="preserve">příslušných </w:delText>
        </w:r>
        <w:r w:rsidDel="00553469" w:rsidR="008F194C">
          <w:rPr>
            <w:rFonts w:asciiTheme="majorHAnsi" w:hAnsiTheme="majorHAnsi"/>
          </w:rPr>
          <w:delText>právních předpis</w:delText>
        </w:r>
        <w:r w:rsidRPr="00F27368" w:rsidDel="00553469" w:rsidR="008F194C">
          <w:rPr>
            <w:rFonts w:asciiTheme="majorHAnsi" w:hAnsiTheme="majorHAnsi"/>
          </w:rPr>
          <w:delText>ů</w:delText>
        </w:r>
        <w:r w:rsidDel="00553469" w:rsidR="008F194C">
          <w:rPr>
            <w:rFonts w:asciiTheme="majorHAnsi" w:hAnsiTheme="majorHAnsi"/>
          </w:rPr>
          <w:delText xml:space="preserve">, </w:delText>
        </w:r>
        <w:r w:rsidDel="00553469" w:rsidR="00CE46F0">
          <w:rPr>
            <w:rFonts w:asciiTheme="majorHAnsi" w:hAnsiTheme="majorHAnsi"/>
          </w:rPr>
          <w:delText>přičemž</w:delText>
        </w:r>
        <w:r w:rsidDel="00553469" w:rsidR="008F194C">
          <w:rPr>
            <w:rFonts w:asciiTheme="majorHAnsi" w:hAnsiTheme="majorHAnsi"/>
          </w:rPr>
          <w:delText xml:space="preserve"> cena za jejich</w:delText>
        </w:r>
        <w:r w:rsidDel="00553469" w:rsidR="008D3367">
          <w:rPr>
            <w:rFonts w:asciiTheme="majorHAnsi" w:hAnsiTheme="majorHAnsi"/>
          </w:rPr>
          <w:delText xml:space="preserve"> provedení je zahrnuta v ceně dle </w:delText>
        </w:r>
        <w:r w:rsidDel="00553469" w:rsidR="008D3367">
          <w:rPr>
            <w:rFonts w:asciiTheme="majorHAnsi" w:hAnsiTheme="majorHAnsi"/>
          </w:rPr>
          <w:fldChar w:fldCharType="begin"/>
        </w:r>
        <w:r w:rsidDel="00553469" w:rsidR="008D3367">
          <w:rPr>
            <w:rFonts w:asciiTheme="majorHAnsi" w:hAnsiTheme="majorHAnsi"/>
          </w:rPr>
          <w:delInstrText xml:space="preserve"> REF _Ref115430142 \r \h </w:delInstrText>
        </w:r>
        <w:r w:rsidDel="00553469" w:rsidR="008D3367">
          <w:rPr>
            <w:rFonts w:asciiTheme="majorHAnsi" w:hAnsiTheme="majorHAnsi"/>
          </w:rPr>
        </w:r>
        <w:r w:rsidDel="00553469" w:rsidR="008D3367">
          <w:rPr>
            <w:rFonts w:asciiTheme="majorHAnsi" w:hAnsiTheme="majorHAnsi"/>
          </w:rPr>
          <w:fldChar w:fldCharType="separate"/>
        </w:r>
        <w:r w:rsidDel="00553469" w:rsidR="00956FE8">
          <w:rPr>
            <w:rFonts w:asciiTheme="majorHAnsi" w:hAnsiTheme="majorHAnsi"/>
          </w:rPr>
          <w:delText>Článek 19.1</w:delText>
        </w:r>
        <w:r w:rsidDel="00553469" w:rsidR="008D3367">
          <w:rPr>
            <w:rFonts w:asciiTheme="majorHAnsi" w:hAnsiTheme="majorHAnsi"/>
          </w:rPr>
          <w:fldChar w:fldCharType="end"/>
        </w:r>
        <w:r w:rsidDel="00553469" w:rsidR="0036780E">
          <w:rPr>
            <w:rFonts w:asciiTheme="majorHAnsi" w:hAnsiTheme="majorHAnsi"/>
          </w:rPr>
          <w:delText xml:space="preserve"> této smlouvy.</w:delText>
        </w:r>
      </w:del>
    </w:p>
    <w:bookmarkEnd w:id="46"/>
    <w:p w:rsidRPr="00F27368" w:rsidR="009B0FAA" w:rsidP="00670CFE" w:rsidRDefault="00F81353" w14:paraId="2A6698BE" w14:textId="77777777">
      <w:pPr>
        <w:pStyle w:val="Nadpis1"/>
        <w:rPr>
          <w:rFonts w:asciiTheme="majorHAnsi" w:hAnsiTheme="majorHAnsi"/>
        </w:rPr>
      </w:pPr>
      <w:r w:rsidRPr="00F27368">
        <w:rPr>
          <w:rFonts w:asciiTheme="majorHAnsi" w:hAnsiTheme="majorHAnsi"/>
          <w:b w:val="0"/>
        </w:rPr>
        <w:br/>
      </w:r>
      <w:bookmarkStart w:name="_Toc326522968" w:id="48"/>
      <w:r w:rsidRPr="00F27368">
        <w:rPr>
          <w:rFonts w:asciiTheme="majorHAnsi" w:hAnsiTheme="majorHAnsi"/>
        </w:rPr>
        <w:t>Základní prostá opatření</w:t>
      </w:r>
      <w:bookmarkEnd w:id="48"/>
    </w:p>
    <w:p w:rsidRPr="00F27368" w:rsidR="00EB6DE1" w:rsidP="00957080" w:rsidRDefault="00EB6DE1" w14:paraId="3CFE8573" w14:textId="77777777">
      <w:pPr>
        <w:pStyle w:val="Nadpis2"/>
        <w:rPr>
          <w:rFonts w:asciiTheme="majorHAnsi" w:hAnsiTheme="majorHAnsi"/>
        </w:rPr>
      </w:pPr>
      <w:r w:rsidRPr="00F27368">
        <w:rPr>
          <w:rFonts w:asciiTheme="majorHAnsi" w:hAnsiTheme="majorHAnsi"/>
        </w:rPr>
        <w:t>ESCO</w:t>
      </w:r>
      <w:r w:rsidRPr="00F27368" w:rsidR="00636049">
        <w:rPr>
          <w:rFonts w:asciiTheme="majorHAnsi" w:hAnsiTheme="majorHAnsi"/>
        </w:rPr>
        <w:t xml:space="preserve"> se zavazuje blíže</w:t>
      </w:r>
      <w:r w:rsidRPr="00F27368" w:rsidR="00D76829">
        <w:rPr>
          <w:rFonts w:asciiTheme="majorHAnsi" w:hAnsiTheme="majorHAnsi"/>
        </w:rPr>
        <w:t xml:space="preserve"> specifikovat</w:t>
      </w:r>
      <w:r w:rsidRPr="00F27368">
        <w:rPr>
          <w:rFonts w:asciiTheme="majorHAnsi" w:hAnsiTheme="majorHAnsi"/>
        </w:rPr>
        <w:t xml:space="preserve"> </w:t>
      </w:r>
      <w:r w:rsidRPr="00F27368" w:rsidR="00D76829">
        <w:rPr>
          <w:rFonts w:asciiTheme="majorHAnsi" w:hAnsiTheme="majorHAnsi"/>
        </w:rPr>
        <w:t xml:space="preserve">základní prostá opatření </w:t>
      </w:r>
      <w:r w:rsidRPr="00F27368" w:rsidR="00101729">
        <w:rPr>
          <w:rFonts w:asciiTheme="majorHAnsi" w:hAnsiTheme="majorHAnsi"/>
        </w:rPr>
        <w:t xml:space="preserve">v Příloze č. 2 </w:t>
      </w:r>
      <w:r w:rsidRPr="00F27368" w:rsidR="00D76829">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Pr="00F27368" w:rsidR="00FA724B">
        <w:rPr>
          <w:rFonts w:asciiTheme="majorHAnsi" w:hAnsiTheme="majorHAnsi"/>
        </w:rPr>
        <w:t>ESCO je povinn</w:t>
      </w:r>
      <w:r w:rsidRPr="00F27368" w:rsidR="00C33A43">
        <w:rPr>
          <w:rFonts w:asciiTheme="majorHAnsi" w:hAnsiTheme="majorHAnsi"/>
        </w:rPr>
        <w:t>a</w:t>
      </w:r>
      <w:r w:rsidRPr="00F27368" w:rsidR="00FA724B">
        <w:rPr>
          <w:rFonts w:asciiTheme="majorHAnsi" w:hAnsiTheme="majorHAnsi"/>
        </w:rPr>
        <w:t xml:space="preserve"> </w:t>
      </w:r>
      <w:r w:rsidRPr="00F27368" w:rsidR="00D753EE">
        <w:rPr>
          <w:rFonts w:asciiTheme="majorHAnsi" w:hAnsiTheme="majorHAnsi"/>
        </w:rPr>
        <w:t>předat</w:t>
      </w:r>
      <w:r w:rsidRPr="00F27368">
        <w:rPr>
          <w:rFonts w:asciiTheme="majorHAnsi" w:hAnsiTheme="majorHAnsi"/>
        </w:rPr>
        <w:t xml:space="preserve"> písemný návod v dostatečném předstihu před skončením období</w:t>
      </w:r>
      <w:r w:rsidRPr="00F27368" w:rsidR="00C916A8">
        <w:rPr>
          <w:rFonts w:asciiTheme="majorHAnsi" w:hAnsiTheme="majorHAnsi"/>
        </w:rPr>
        <w:t xml:space="preserve"> </w:t>
      </w:r>
      <w:r w:rsidRPr="00F27368" w:rsidR="003E6F8A">
        <w:rPr>
          <w:rFonts w:asciiTheme="majorHAnsi" w:hAnsiTheme="majorHAnsi"/>
        </w:rPr>
        <w:t>provádění</w:t>
      </w:r>
      <w:r w:rsidRPr="00F27368" w:rsidR="00C916A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Pr="00F27368" w:rsidR="00330300">
        <w:rPr>
          <w:rFonts w:asciiTheme="majorHAnsi" w:hAnsiTheme="majorHAnsi"/>
        </w:rPr>
        <w:t xml:space="preserve"> </w:t>
      </w:r>
      <w:r w:rsidRPr="00F27368" w:rsidR="003E6F8A">
        <w:rPr>
          <w:rFonts w:asciiTheme="majorHAnsi" w:hAnsiTheme="majorHAnsi"/>
        </w:rPr>
        <w:t>provádění</w:t>
      </w:r>
      <w:r w:rsidRPr="00F27368" w:rsidR="00330300">
        <w:rPr>
          <w:rFonts w:asciiTheme="majorHAnsi" w:hAnsiTheme="majorHAnsi"/>
        </w:rPr>
        <w:t xml:space="preserve"> základních opatření</w:t>
      </w:r>
      <w:r w:rsidRPr="00F27368">
        <w:rPr>
          <w:rFonts w:asciiTheme="majorHAnsi" w:hAnsiTheme="majorHAnsi"/>
        </w:rPr>
        <w:t xml:space="preserve"> provést.</w:t>
      </w:r>
    </w:p>
    <w:p w:rsidRPr="00F27368" w:rsidR="00F81353" w:rsidP="00957080" w:rsidRDefault="00F81353" w14:paraId="0B526353" w14:textId="7345A7F1">
      <w:pPr>
        <w:pStyle w:val="Nadpis2"/>
        <w:rPr>
          <w:rFonts w:asciiTheme="majorHAnsi" w:hAnsiTheme="majorHAnsi"/>
        </w:rPr>
      </w:pPr>
      <w:r w:rsidRPr="00F27368">
        <w:rPr>
          <w:rFonts w:asciiTheme="majorHAnsi" w:hAnsiTheme="majorHAnsi"/>
        </w:rPr>
        <w:t xml:space="preserve">Vlastní provedení </w:t>
      </w:r>
      <w:r w:rsidRPr="00F27368" w:rsidR="00B60857">
        <w:rPr>
          <w:rFonts w:asciiTheme="majorHAnsi" w:hAnsiTheme="majorHAnsi"/>
        </w:rPr>
        <w:t xml:space="preserve">základních </w:t>
      </w:r>
      <w:r w:rsidRPr="00F27368">
        <w:rPr>
          <w:rFonts w:asciiTheme="majorHAnsi" w:hAnsiTheme="majorHAnsi"/>
        </w:rPr>
        <w:t>pr</w:t>
      </w:r>
      <w:r w:rsidRPr="00F27368" w:rsidR="00D33219">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Pr="00F27368" w:rsidR="00A01815">
        <w:rPr>
          <w:rFonts w:asciiTheme="majorHAnsi" w:hAnsiTheme="majorHAnsi"/>
        </w:rPr>
        <w:t xml:space="preserve"> provádění základních opatření</w:t>
      </w:r>
      <w:r w:rsidRPr="00F27368" w:rsidR="00D33219">
        <w:rPr>
          <w:rFonts w:asciiTheme="majorHAnsi" w:hAnsiTheme="majorHAnsi"/>
        </w:rPr>
        <w:t>. O provedení základních prostých opatření</w:t>
      </w:r>
      <w:r w:rsidRPr="00F27368" w:rsidR="00E137C3">
        <w:rPr>
          <w:rFonts w:asciiTheme="majorHAnsi" w:hAnsiTheme="majorHAnsi"/>
        </w:rPr>
        <w:t xml:space="preserve"> je Klient </w:t>
      </w:r>
      <w:r w:rsidRPr="00F27368">
        <w:rPr>
          <w:rFonts w:asciiTheme="majorHAnsi" w:hAnsiTheme="majorHAnsi"/>
        </w:rPr>
        <w:t xml:space="preserve">povinen ESCO informovat. </w:t>
      </w:r>
    </w:p>
    <w:p w:rsidRPr="00F27368" w:rsidR="00F81353" w:rsidP="00957080" w:rsidRDefault="00C33A43" w14:paraId="72B912C2" w14:textId="77777777">
      <w:pPr>
        <w:pStyle w:val="Nadpis2"/>
        <w:rPr>
          <w:rFonts w:asciiTheme="majorHAnsi" w:hAnsiTheme="majorHAnsi"/>
        </w:rPr>
      </w:pPr>
      <w:r w:rsidRPr="00F27368">
        <w:rPr>
          <w:rFonts w:asciiTheme="majorHAnsi" w:hAnsiTheme="majorHAnsi"/>
        </w:rPr>
        <w:t>ESCO je povinna</w:t>
      </w:r>
      <w:r w:rsidRPr="00F27368" w:rsidR="004D47A9">
        <w:rPr>
          <w:rFonts w:asciiTheme="majorHAnsi" w:hAnsiTheme="majorHAnsi"/>
        </w:rPr>
        <w:t xml:space="preserve"> </w:t>
      </w:r>
      <w:r w:rsidRPr="00F27368" w:rsidR="00F81353">
        <w:rPr>
          <w:rFonts w:asciiTheme="majorHAnsi" w:hAnsiTheme="majorHAnsi"/>
        </w:rPr>
        <w:t>při provedení</w:t>
      </w:r>
      <w:r w:rsidRPr="00F27368" w:rsidR="004D47A9">
        <w:rPr>
          <w:rFonts w:asciiTheme="majorHAnsi" w:hAnsiTheme="majorHAnsi"/>
        </w:rPr>
        <w:t xml:space="preserve"> základních prostých opatření </w:t>
      </w:r>
      <w:r w:rsidRPr="00F27368" w:rsidR="00F81353">
        <w:rPr>
          <w:rFonts w:asciiTheme="majorHAnsi" w:hAnsiTheme="majorHAnsi"/>
        </w:rPr>
        <w:t>poskytnout Klientovi potřebnou součinnost, zejména odborné poradenství.</w:t>
      </w:r>
    </w:p>
    <w:p w:rsidRPr="00236040" w:rsidR="00236040" w:rsidP="00236040" w:rsidRDefault="00461C1A" w14:paraId="59A23BDB" w14:textId="77777777">
      <w:pPr>
        <w:pStyle w:val="Nadpis2"/>
        <w:rPr>
          <w:rFonts w:asciiTheme="majorHAnsi" w:hAnsiTheme="majorHAnsi"/>
        </w:rPr>
      </w:pPr>
      <w:r w:rsidRPr="00586DB0">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Pr="00586DB0" w:rsidR="005303CE">
        <w:rPr>
          <w:rFonts w:asciiTheme="majorHAnsi" w:hAnsiTheme="majorHAnsi"/>
        </w:rPr>
        <w:t>2</w:t>
      </w:r>
      <w:r w:rsidRPr="00586DB0" w:rsidR="00F81353">
        <w:rPr>
          <w:rFonts w:asciiTheme="majorHAnsi" w:hAnsiTheme="majorHAnsi"/>
        </w:rPr>
        <w:t xml:space="preserve">. </w:t>
      </w:r>
      <w:r w:rsidRPr="00236040" w:rsidR="00236040">
        <w:rPr>
          <w:rFonts w:asciiTheme="majorHAnsi" w:hAnsiTheme="majorHAnsi"/>
        </w:rPr>
        <w:t>To neplatí, nemohlo-li být základní prosté opatření provedeno z důvodů, které Klient prokazatelně nemohl ovlivnit a které při podpisu smlouvy nebyly známé.</w:t>
      </w:r>
    </w:p>
    <w:p w:rsidRPr="00F27368" w:rsidR="00F81353" w:rsidP="002A5A57" w:rsidRDefault="00F81353" w14:paraId="411191BD" w14:textId="3FDF1C7F">
      <w:pPr>
        <w:pStyle w:val="Nadpis2"/>
        <w:numPr>
          <w:ilvl w:val="0"/>
          <w:numId w:val="0"/>
        </w:numPr>
        <w:ind w:left="426"/>
        <w:rPr>
          <w:rFonts w:asciiTheme="majorHAnsi" w:hAnsiTheme="majorHAnsi"/>
        </w:rPr>
      </w:pPr>
    </w:p>
    <w:p w:rsidRPr="00F27368" w:rsidR="00E903B0" w:rsidP="00E903B0" w:rsidRDefault="00F81353" w14:paraId="5A10E3D7" w14:textId="77777777">
      <w:pPr>
        <w:pStyle w:val="Nzev"/>
        <w:keepNext/>
        <w:pageBreakBefore/>
        <w:spacing w:before="0" w:after="0" w:line="240" w:lineRule="auto"/>
        <w:rPr>
          <w:rStyle w:val="StylNzevTunPodtrenChar"/>
          <w:rFonts w:asciiTheme="majorHAnsi" w:hAnsiTheme="majorHAnsi"/>
          <w:b w:val="0"/>
        </w:rPr>
      </w:pPr>
      <w:bookmarkStart w:name="_Toc326522969" w:id="49"/>
      <w:r w:rsidRPr="00F27368">
        <w:rPr>
          <w:rFonts w:asciiTheme="majorHAnsi" w:hAnsiTheme="majorHAnsi"/>
        </w:rPr>
        <w:t xml:space="preserve">Část čtvrtá: </w:t>
      </w:r>
      <w:r w:rsidRPr="00FE4169" w:rsidR="00067534">
        <w:rPr>
          <w:rStyle w:val="StylNzevTunPodtrenChar"/>
          <w:rFonts w:asciiTheme="majorHAnsi" w:hAnsiTheme="majorHAnsi"/>
          <w:b w:val="0"/>
          <w:u w:val="none"/>
        </w:rPr>
        <w:t>Plnění poskytovaná po dobu trvání</w:t>
      </w:r>
      <w:r w:rsidRPr="00FE4169" w:rsidR="00B47C41">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name="_Ref152647926" w:id="50"/>
      <w:bookmarkEnd w:id="49"/>
    </w:p>
    <w:p w:rsidRPr="00F27368" w:rsidR="00057EDC" w:rsidP="00724284" w:rsidRDefault="00E903B0" w14:paraId="55018353" w14:textId="77777777">
      <w:pPr>
        <w:pStyle w:val="Nadpis1"/>
        <w:spacing w:before="480"/>
        <w:rPr>
          <w:rFonts w:asciiTheme="majorHAnsi" w:hAnsiTheme="majorHAnsi"/>
        </w:rPr>
      </w:pPr>
      <w:r w:rsidRPr="00F27368">
        <w:rPr>
          <w:rFonts w:asciiTheme="majorHAnsi" w:hAnsiTheme="majorHAnsi"/>
        </w:rPr>
        <w:br/>
      </w:r>
      <w:r w:rsidRPr="00F27368" w:rsidR="00057EDC">
        <w:rPr>
          <w:rFonts w:asciiTheme="majorHAnsi" w:hAnsiTheme="majorHAnsi"/>
        </w:rPr>
        <w:t xml:space="preserve">Energetický management a související služby </w:t>
      </w:r>
    </w:p>
    <w:p w:rsidRPr="00F27368" w:rsidR="00057EDC" w:rsidP="00957080" w:rsidRDefault="00057EDC" w14:paraId="3617E749" w14:textId="77777777">
      <w:pPr>
        <w:pStyle w:val="Nadpis2"/>
        <w:rPr>
          <w:rFonts w:asciiTheme="majorHAnsi" w:hAnsiTheme="majorHAnsi"/>
        </w:rPr>
      </w:pPr>
      <w:bookmarkStart w:name="_Ref330840887" w:id="51"/>
      <w:r w:rsidRPr="00F27368">
        <w:rPr>
          <w:rFonts w:asciiTheme="majorHAnsi" w:hAnsiTheme="majorHAnsi"/>
        </w:rPr>
        <w:t>Klient se zavazuje, že po dobu poskytování garance:</w:t>
      </w:r>
      <w:bookmarkEnd w:id="51"/>
    </w:p>
    <w:p w:rsidRPr="00F27368" w:rsidR="00184CCF" w:rsidP="00F30234" w:rsidRDefault="00057EDC" w14:paraId="4E10B715" w14:textId="77777777">
      <w:pPr>
        <w:pStyle w:val="Nadpis5"/>
        <w:numPr>
          <w:ilvl w:val="0"/>
          <w:numId w:val="18"/>
        </w:numPr>
        <w:ind w:left="964" w:hanging="567"/>
        <w:rPr>
          <w:rFonts w:asciiTheme="majorHAnsi" w:hAnsiTheme="majorHAnsi"/>
        </w:rPr>
      </w:pPr>
      <w:bookmarkStart w:name="_Ref330840903" w:id="52"/>
      <w:r w:rsidRPr="00F27368">
        <w:rPr>
          <w:rFonts w:asciiTheme="majorHAnsi" w:hAnsiTheme="majorHAnsi"/>
        </w:rPr>
        <w:t>bude provádět obsluhu energetického systému, včetně předmětů opatření svým jménem a na svůj účet;</w:t>
      </w:r>
      <w:bookmarkEnd w:id="52"/>
    </w:p>
    <w:p w:rsidRPr="00F27368" w:rsidR="00184CCF" w:rsidP="00F30234" w:rsidRDefault="00057EDC" w14:paraId="724C791E" w14:textId="25624D5C">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Pr="00EE389C" w:rsidR="00EE389C">
        <w:t xml:space="preserve"> </w:t>
      </w:r>
      <w:r w:rsidRPr="00EE389C" w:rsidR="00EE389C">
        <w:rPr>
          <w:rFonts w:asciiTheme="majorHAnsi" w:hAnsiTheme="majorHAnsi"/>
        </w:rPr>
        <w:t>a nebudou zasahovat do běžného provozu jednotlivých oddělení Klienta</w:t>
      </w:r>
      <w:r w:rsidRPr="00F27368">
        <w:rPr>
          <w:rFonts w:asciiTheme="majorHAnsi" w:hAnsiTheme="majorHAnsi"/>
        </w:rPr>
        <w:t>;</w:t>
      </w:r>
    </w:p>
    <w:p w:rsidRPr="00F27368" w:rsidR="00184CCF" w:rsidP="00F30234" w:rsidRDefault="00057EDC" w14:paraId="7ACF6197" w14:textId="77777777">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Pr="00F27368" w:rsidR="00B24712">
        <w:rPr>
          <w:rFonts w:asciiTheme="majorHAnsi" w:hAnsiTheme="majorHAnsi"/>
        </w:rPr>
        <w:t>nkami popsanými v příloze č. 7</w:t>
      </w:r>
      <w:r w:rsidRPr="00F27368">
        <w:rPr>
          <w:rFonts w:asciiTheme="majorHAnsi" w:hAnsiTheme="majorHAnsi"/>
        </w:rPr>
        <w:t>;</w:t>
      </w:r>
    </w:p>
    <w:p w:rsidRPr="00F27368" w:rsidR="00184CCF" w:rsidP="00F30234" w:rsidRDefault="00057EDC" w14:paraId="00DFDB11" w14:textId="77777777">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rsidRPr="00F27368" w:rsidR="00184CCF" w:rsidP="00F30234" w:rsidRDefault="00057EDC" w14:paraId="26E3BC5F" w14:textId="77777777">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rsidRPr="00F27368" w:rsidR="00184CCF" w:rsidP="00F30234" w:rsidRDefault="00057EDC" w14:paraId="09BE4DE6" w14:textId="77777777">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rsidRPr="00F27368" w:rsidR="00184CCF" w:rsidP="00F30234" w:rsidRDefault="00057EDC" w14:paraId="64BF372C" w14:textId="77777777">
      <w:pPr>
        <w:pStyle w:val="Nadpis5"/>
        <w:numPr>
          <w:ilvl w:val="0"/>
          <w:numId w:val="18"/>
        </w:numPr>
        <w:ind w:left="964" w:hanging="567"/>
        <w:rPr>
          <w:rFonts w:asciiTheme="majorHAnsi" w:hAnsiTheme="majorHAnsi"/>
        </w:rPr>
      </w:pPr>
      <w:bookmarkStart w:name="_Ref330840916" w:id="53"/>
      <w:r w:rsidRPr="00F27368">
        <w:rPr>
          <w:rFonts w:asciiTheme="majorHAnsi" w:hAnsiTheme="majorHAnsi"/>
        </w:rPr>
        <w:t>bude plnit ostatní povinnosti stanovené v příloze č. </w:t>
      </w:r>
      <w:r w:rsidRPr="00F27368" w:rsidR="00B24712">
        <w:rPr>
          <w:rFonts w:asciiTheme="majorHAnsi" w:hAnsiTheme="majorHAnsi"/>
        </w:rPr>
        <w:t>7</w:t>
      </w:r>
      <w:r w:rsidRPr="00F27368">
        <w:rPr>
          <w:rFonts w:asciiTheme="majorHAnsi" w:hAnsiTheme="majorHAnsi"/>
        </w:rPr>
        <w:t>.</w:t>
      </w:r>
      <w:bookmarkEnd w:id="53"/>
    </w:p>
    <w:p w:rsidRPr="00F27368" w:rsidR="00057EDC" w:rsidP="00957080" w:rsidRDefault="00057EDC" w14:paraId="16B4878A" w14:textId="3A8465D6">
      <w:pPr>
        <w:pStyle w:val="Nadpis2"/>
        <w:rPr>
          <w:rFonts w:asciiTheme="majorHAnsi" w:hAnsiTheme="majorHAnsi"/>
        </w:rPr>
      </w:pPr>
      <w:bookmarkStart w:name="_Ref153727453" w:id="54"/>
      <w:bookmarkStart w:name="_Ref152601175" w:id="55"/>
      <w:r w:rsidRPr="00F27368">
        <w:rPr>
          <w:rFonts w:asciiTheme="majorHAnsi" w:hAnsiTheme="majorHAnsi"/>
        </w:rPr>
        <w:t>Klient se zavazuje dodržovat povinnosti uvedené v </w:t>
      </w:r>
      <w:r w:rsidRPr="00F27368" w:rsidR="00B40838">
        <w:rPr>
          <w:rFonts w:asciiTheme="majorHAnsi" w:hAnsiTheme="majorHAnsi"/>
        </w:rPr>
        <w:fldChar w:fldCharType="begin"/>
      </w:r>
      <w:r w:rsidRPr="00F27368" w:rsidR="00B40838">
        <w:rPr>
          <w:rFonts w:asciiTheme="majorHAnsi" w:hAnsiTheme="majorHAnsi"/>
        </w:rPr>
        <w:instrText xml:space="preserve"> REF _Ref330840887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11.1</w:t>
      </w:r>
      <w:r w:rsidRPr="00F27368" w:rsidR="00B40838">
        <w:rPr>
          <w:rFonts w:asciiTheme="majorHAnsi" w:hAnsiTheme="majorHAnsi"/>
        </w:rPr>
        <w:fldChar w:fldCharType="end"/>
      </w:r>
      <w:r w:rsidRPr="00F27368">
        <w:rPr>
          <w:rFonts w:asciiTheme="majorHAnsi" w:hAnsiTheme="majorHAnsi"/>
        </w:rPr>
        <w:t xml:space="preserve"> písm. </w:t>
      </w:r>
      <w:r w:rsidRPr="00F27368" w:rsidR="00B40838">
        <w:rPr>
          <w:rFonts w:asciiTheme="majorHAnsi" w:hAnsiTheme="majorHAnsi"/>
        </w:rPr>
        <w:fldChar w:fldCharType="begin"/>
      </w:r>
      <w:r w:rsidRPr="00F27368" w:rsidR="00B40838">
        <w:rPr>
          <w:rFonts w:asciiTheme="majorHAnsi" w:hAnsiTheme="majorHAnsi"/>
        </w:rPr>
        <w:instrText xml:space="preserve"> REF _Ref330840903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a)</w:t>
      </w:r>
      <w:r w:rsidRPr="00F27368" w:rsidR="00B40838">
        <w:rPr>
          <w:rFonts w:asciiTheme="majorHAnsi" w:hAnsiTheme="majorHAnsi"/>
        </w:rPr>
        <w:fldChar w:fldCharType="end"/>
      </w:r>
      <w:r w:rsidRPr="00F27368">
        <w:rPr>
          <w:rFonts w:asciiTheme="majorHAnsi" w:hAnsiTheme="majorHAnsi"/>
        </w:rPr>
        <w:t xml:space="preserve"> až </w:t>
      </w:r>
      <w:r w:rsidRPr="00F27368" w:rsidR="00B40838">
        <w:rPr>
          <w:rFonts w:asciiTheme="majorHAnsi" w:hAnsiTheme="majorHAnsi"/>
        </w:rPr>
        <w:fldChar w:fldCharType="begin"/>
      </w:r>
      <w:r w:rsidRPr="00F27368" w:rsidR="00B40838">
        <w:rPr>
          <w:rFonts w:asciiTheme="majorHAnsi" w:hAnsiTheme="majorHAnsi"/>
        </w:rPr>
        <w:instrText xml:space="preserve"> REF _Ref330840916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g)</w:t>
      </w:r>
      <w:r w:rsidRPr="00F27368" w:rsidR="00B40838">
        <w:rPr>
          <w:rFonts w:asciiTheme="majorHAnsi" w:hAnsiTheme="majorHAnsi"/>
        </w:rPr>
        <w:fldChar w:fldCharType="end"/>
      </w:r>
      <w:r w:rsidRPr="00F27368">
        <w:rPr>
          <w:rFonts w:asciiTheme="majorHAnsi" w:hAnsiTheme="majorHAnsi"/>
        </w:rPr>
        <w:t xml:space="preserve"> </w:t>
      </w:r>
      <w:r w:rsidRPr="00F27368" w:rsidR="0034608C">
        <w:rPr>
          <w:rFonts w:asciiTheme="majorHAnsi" w:hAnsiTheme="majorHAnsi"/>
        </w:rPr>
        <w:t>také</w:t>
      </w:r>
      <w:r w:rsidRPr="00F27368">
        <w:rPr>
          <w:rFonts w:asciiTheme="majorHAnsi" w:hAnsiTheme="majorHAnsi"/>
        </w:rPr>
        <w:t xml:space="preserve"> po</w:t>
      </w:r>
      <w:r w:rsidRPr="00F27368" w:rsidR="004F33E0">
        <w:rPr>
          <w:rFonts w:asciiTheme="majorHAnsi" w:hAnsiTheme="majorHAnsi"/>
        </w:rPr>
        <w:t xml:space="preserve"> celou</w:t>
      </w:r>
      <w:r w:rsidRPr="00F27368">
        <w:rPr>
          <w:rFonts w:asciiTheme="majorHAnsi" w:hAnsiTheme="majorHAnsi"/>
        </w:rPr>
        <w:t xml:space="preserve"> záruční dobu.</w:t>
      </w:r>
      <w:bookmarkEnd w:id="54"/>
    </w:p>
    <w:p w:rsidRPr="00F27368" w:rsidR="00057EDC" w:rsidP="00957080" w:rsidRDefault="00057EDC" w14:paraId="26C06E2F" w14:textId="77777777">
      <w:pPr>
        <w:pStyle w:val="Nadpis2"/>
        <w:rPr>
          <w:rFonts w:asciiTheme="majorHAnsi" w:hAnsiTheme="majorHAnsi"/>
        </w:rPr>
      </w:pPr>
      <w:r w:rsidRPr="00F27368">
        <w:rPr>
          <w:rFonts w:asciiTheme="majorHAnsi" w:hAnsiTheme="majorHAnsi"/>
        </w:rPr>
        <w:t xml:space="preserve">ESCO se zavazuje do </w:t>
      </w:r>
      <w:r w:rsidRPr="00F27368" w:rsidR="00D0603C">
        <w:rPr>
          <w:rFonts w:asciiTheme="majorHAnsi" w:hAnsiTheme="majorHAnsi"/>
        </w:rPr>
        <w:t>[60]</w:t>
      </w:r>
      <w:r w:rsidRPr="00F27368">
        <w:rPr>
          <w:rFonts w:asciiTheme="majorHAnsi" w:hAnsiTheme="majorHAnsi"/>
        </w:rPr>
        <w:t xml:space="preserve"> dnů od předání zpracovat a předat Klientovi souhrnnou zprávu, </w:t>
      </w:r>
      <w:bookmarkEnd w:id="55"/>
      <w:r w:rsidRPr="00F27368">
        <w:rPr>
          <w:rFonts w:asciiTheme="majorHAnsi" w:hAnsiTheme="majorHAnsi"/>
        </w:rPr>
        <w:t xml:space="preserve">jež musí minimálně obsahovat soupis opatření provedených </w:t>
      </w:r>
      <w:r w:rsidRPr="00F27368" w:rsidR="00705B97">
        <w:rPr>
          <w:rFonts w:asciiTheme="majorHAnsi" w:hAnsiTheme="majorHAnsi"/>
        </w:rPr>
        <w:t xml:space="preserve">v období </w:t>
      </w:r>
      <w:r w:rsidRPr="00F27368" w:rsidR="00E651E3">
        <w:rPr>
          <w:rFonts w:asciiTheme="majorHAnsi" w:hAnsiTheme="majorHAnsi"/>
        </w:rPr>
        <w:t>provádění základních opatření</w:t>
      </w:r>
      <w:r w:rsidRPr="00F27368">
        <w:rPr>
          <w:rFonts w:asciiTheme="majorHAnsi" w:hAnsiTheme="majorHAnsi"/>
        </w:rPr>
        <w:t>.</w:t>
      </w:r>
    </w:p>
    <w:p w:rsidRPr="00F27368" w:rsidR="00057EDC" w:rsidP="00957080" w:rsidRDefault="00057EDC" w14:paraId="3F4FCBA1" w14:textId="77777777">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rsidRPr="00F27368" w:rsidR="00184CCF" w:rsidP="00F30234" w:rsidRDefault="00057EDC" w14:paraId="7343AF0F" w14:textId="23F14C91">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Pr="00F27368" w:rsidR="00B24712">
        <w:rPr>
          <w:rFonts w:asciiTheme="majorHAnsi" w:hAnsiTheme="majorHAnsi"/>
        </w:rPr>
        <w:t>7</w:t>
      </w:r>
      <w:r w:rsidRPr="00F27368">
        <w:rPr>
          <w:rFonts w:asciiTheme="majorHAnsi" w:hAnsiTheme="majorHAnsi"/>
        </w:rPr>
        <w:t>;</w:t>
      </w:r>
    </w:p>
    <w:p w:rsidRPr="00F27368" w:rsidR="00184CCF" w:rsidP="00F30234" w:rsidRDefault="00057EDC" w14:paraId="069FCEE9" w14:textId="36A25F8F">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Pr="00F27368" w:rsidR="00B24712">
        <w:rPr>
          <w:rFonts w:asciiTheme="majorHAnsi" w:hAnsiTheme="majorHAnsi"/>
        </w:rPr>
        <w:t>způsobem uvedeném v příloze č. </w:t>
      </w:r>
      <w:r w:rsidRPr="00F27368" w:rsidR="0071045B">
        <w:rPr>
          <w:rFonts w:asciiTheme="majorHAnsi" w:hAnsiTheme="majorHAnsi"/>
        </w:rPr>
        <w:t>6</w:t>
      </w:r>
      <w:r w:rsidRPr="00F27368">
        <w:rPr>
          <w:rFonts w:asciiTheme="majorHAnsi" w:hAnsiTheme="majorHAnsi"/>
        </w:rPr>
        <w:t>;</w:t>
      </w:r>
    </w:p>
    <w:p w:rsidRPr="00F27368" w:rsidR="00184CCF" w:rsidP="00F30234" w:rsidRDefault="00057EDC" w14:paraId="3BD168E2" w14:textId="77777777">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Pr="00F27368" w:rsidR="0071045B">
        <w:rPr>
          <w:rFonts w:asciiTheme="majorHAnsi" w:hAnsiTheme="majorHAnsi"/>
        </w:rPr>
        <w:t xml:space="preserve"> v souladu s</w:t>
      </w:r>
      <w:r w:rsidRPr="00F27368" w:rsidR="00A27764">
        <w:rPr>
          <w:rFonts w:asciiTheme="majorHAnsi" w:hAnsiTheme="majorHAnsi"/>
        </w:rPr>
        <w:t> </w:t>
      </w:r>
      <w:r w:rsidRPr="00F27368" w:rsidR="0071045B">
        <w:rPr>
          <w:rFonts w:asciiTheme="majorHAnsi" w:hAnsiTheme="majorHAnsi"/>
        </w:rPr>
        <w:t>přílohou</w:t>
      </w:r>
      <w:r w:rsidRPr="00F27368" w:rsidR="00A27764">
        <w:rPr>
          <w:rFonts w:asciiTheme="majorHAnsi" w:hAnsiTheme="majorHAnsi"/>
        </w:rPr>
        <w:t> </w:t>
      </w:r>
      <w:r w:rsidRPr="00F27368" w:rsidR="0071045B">
        <w:rPr>
          <w:rFonts w:asciiTheme="majorHAnsi" w:hAnsiTheme="majorHAnsi"/>
        </w:rPr>
        <w:t>č.</w:t>
      </w:r>
      <w:r w:rsidRPr="00F27368" w:rsidR="00A27764">
        <w:rPr>
          <w:rFonts w:asciiTheme="majorHAnsi" w:hAnsiTheme="majorHAnsi"/>
        </w:rPr>
        <w:t> </w:t>
      </w:r>
      <w:r w:rsidRPr="00F27368" w:rsidR="0071045B">
        <w:rPr>
          <w:rFonts w:asciiTheme="majorHAnsi" w:hAnsiTheme="majorHAnsi"/>
        </w:rPr>
        <w:t>6</w:t>
      </w:r>
      <w:r w:rsidRPr="00F27368">
        <w:rPr>
          <w:rFonts w:asciiTheme="majorHAnsi" w:hAnsiTheme="majorHAnsi"/>
        </w:rPr>
        <w:t>;</w:t>
      </w:r>
    </w:p>
    <w:p w:rsidRPr="00F27368" w:rsidR="00184CCF" w:rsidP="00F30234" w:rsidRDefault="00057EDC" w14:paraId="6BB16E55" w14:textId="77777777">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rsidRPr="00F27368" w:rsidR="00184CCF" w:rsidP="00F30234" w:rsidRDefault="00057EDC" w14:paraId="10E2909E" w14:textId="77777777">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Pr="00F27368" w:rsidR="0071045B">
        <w:rPr>
          <w:rFonts w:asciiTheme="majorHAnsi" w:hAnsiTheme="majorHAnsi"/>
        </w:rPr>
        <w:t xml:space="preserve">za účasti </w:t>
      </w:r>
      <w:r w:rsidRPr="00F27368" w:rsidR="00A27764">
        <w:rPr>
          <w:rFonts w:asciiTheme="majorHAnsi" w:hAnsiTheme="majorHAnsi"/>
        </w:rPr>
        <w:t xml:space="preserve">Klienta </w:t>
      </w:r>
      <w:r w:rsidRPr="00F27368" w:rsidR="0071045B">
        <w:rPr>
          <w:rFonts w:asciiTheme="majorHAnsi" w:hAnsiTheme="majorHAnsi"/>
        </w:rPr>
        <w:t xml:space="preserve">a jím pověřených osob </w:t>
      </w:r>
      <w:r w:rsidRPr="00F27368">
        <w:rPr>
          <w:rFonts w:asciiTheme="majorHAnsi" w:hAnsiTheme="majorHAnsi"/>
        </w:rPr>
        <w:t>dle této smlouvy;</w:t>
      </w:r>
      <w:bookmarkStart w:name="_Ref152048657" w:id="56"/>
    </w:p>
    <w:p w:rsidRPr="00F27368" w:rsidR="00184CCF" w:rsidP="00F30234" w:rsidRDefault="00057EDC" w14:paraId="5ED2B9DD" w14:textId="77777777">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Pr="00F27368" w:rsidR="00D0603C">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56"/>
    </w:p>
    <w:p w:rsidRPr="00F27368" w:rsidR="00057EDC" w:rsidP="00057EDC" w:rsidRDefault="00057EDC" w14:paraId="55314387" w14:textId="77777777">
      <w:pPr>
        <w:pStyle w:val="Bullet2"/>
        <w:ind w:left="1248" w:hanging="284"/>
        <w:rPr>
          <w:rFonts w:asciiTheme="majorHAnsi" w:hAnsiTheme="majorHAnsi"/>
        </w:rPr>
      </w:pPr>
      <w:r w:rsidRPr="00F27368">
        <w:rPr>
          <w:rFonts w:asciiTheme="majorHAnsi" w:hAnsiTheme="majorHAnsi"/>
        </w:rPr>
        <w:t>popis provozu energetického systému během zúčtovacího období; včetně popisu odchylek od standardního provozu energetického systému během zúčtovacího období;</w:t>
      </w:r>
    </w:p>
    <w:p w:rsidRPr="00F27368" w:rsidR="00057EDC" w:rsidP="00057EDC" w:rsidRDefault="00057EDC" w14:paraId="5DF86FA0" w14:textId="77777777">
      <w:pPr>
        <w:pStyle w:val="Bullet2"/>
        <w:ind w:left="1248" w:hanging="284"/>
        <w:rPr>
          <w:rFonts w:asciiTheme="majorHAnsi" w:hAnsiTheme="majorHAnsi"/>
        </w:rPr>
      </w:pPr>
      <w:r w:rsidRPr="00F27368">
        <w:rPr>
          <w:rFonts w:asciiTheme="majorHAnsi" w:hAnsiTheme="majorHAnsi"/>
        </w:rPr>
        <w:t>specifikaci provedených dodatečných opatření;</w:t>
      </w:r>
    </w:p>
    <w:p w:rsidRPr="00F27368" w:rsidR="00057EDC" w:rsidP="00057EDC" w:rsidRDefault="00057EDC" w14:paraId="1EDF484F" w14:textId="77777777">
      <w:pPr>
        <w:pStyle w:val="Bullet2"/>
        <w:ind w:left="1248" w:hanging="284"/>
        <w:rPr>
          <w:rFonts w:asciiTheme="majorHAnsi" w:hAnsiTheme="majorHAnsi"/>
        </w:rPr>
      </w:pPr>
      <w:r w:rsidRPr="00F27368">
        <w:rPr>
          <w:rFonts w:asciiTheme="majorHAnsi" w:hAnsiTheme="majorHAnsi"/>
        </w:rPr>
        <w:t>výši dosažených úspor nákladů;</w:t>
      </w:r>
    </w:p>
    <w:p w:rsidRPr="00F27368" w:rsidR="00057EDC" w:rsidP="00057EDC" w:rsidRDefault="00057EDC" w14:paraId="76E5C9D9" w14:textId="77777777">
      <w:pPr>
        <w:pStyle w:val="Bullet2"/>
        <w:ind w:left="1248" w:hanging="284"/>
        <w:rPr>
          <w:rFonts w:asciiTheme="majorHAnsi" w:hAnsiTheme="majorHAnsi"/>
        </w:rPr>
      </w:pPr>
      <w:r w:rsidRPr="00F27368">
        <w:rPr>
          <w:rFonts w:asciiTheme="majorHAnsi" w:hAnsiTheme="majorHAnsi"/>
        </w:rPr>
        <w:t>výši dosažených úspor energií;</w:t>
      </w:r>
    </w:p>
    <w:p w:rsidRPr="00F27368" w:rsidR="00057EDC" w:rsidP="00057EDC" w:rsidRDefault="00057EDC" w14:paraId="687D9127" w14:textId="77777777">
      <w:pPr>
        <w:pStyle w:val="Bullet2"/>
        <w:ind w:left="1248" w:hanging="284"/>
        <w:rPr>
          <w:rFonts w:asciiTheme="majorHAnsi" w:hAnsiTheme="majorHAnsi"/>
        </w:rPr>
      </w:pPr>
      <w:r w:rsidRPr="00F27368">
        <w:rPr>
          <w:rFonts w:asciiTheme="majorHAnsi" w:hAnsiTheme="majorHAnsi"/>
        </w:rPr>
        <w:t>výši garantované úspory;</w:t>
      </w:r>
    </w:p>
    <w:p w:rsidRPr="00F27368" w:rsidR="00057EDC" w:rsidP="00057EDC" w:rsidRDefault="00057EDC" w14:paraId="343660CE" w14:textId="77777777">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rsidRPr="00F27368" w:rsidR="00184CCF" w:rsidP="00F30234" w:rsidRDefault="00057EDC" w14:paraId="252C9E4C" w14:textId="2EC9E999">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Pr="00F27368" w:rsidR="00B40838">
        <w:rPr>
          <w:rFonts w:asciiTheme="majorHAnsi" w:hAnsiTheme="majorHAnsi"/>
        </w:rPr>
        <w:fldChar w:fldCharType="begin"/>
      </w:r>
      <w:r w:rsidRPr="00F27368" w:rsidR="00B40838">
        <w:rPr>
          <w:rFonts w:asciiTheme="majorHAnsi" w:hAnsiTheme="majorHAnsi"/>
        </w:rPr>
        <w:instrText xml:space="preserve"> REF _Ref152309206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16</w:t>
      </w:r>
      <w:r w:rsidRPr="00F27368" w:rsidR="00B40838">
        <w:rPr>
          <w:rFonts w:asciiTheme="majorHAnsi" w:hAnsiTheme="majorHAnsi"/>
        </w:rPr>
        <w:fldChar w:fldCharType="end"/>
      </w:r>
      <w:r w:rsidRPr="00F27368">
        <w:rPr>
          <w:rFonts w:asciiTheme="majorHAnsi" w:hAnsiTheme="majorHAnsi"/>
        </w:rPr>
        <w:t>;</w:t>
      </w:r>
    </w:p>
    <w:p w:rsidRPr="00F27368" w:rsidR="00184CCF" w:rsidP="00F30234" w:rsidRDefault="00057EDC" w14:paraId="3BC18CD2" w14:textId="77777777">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Pr="00F27368" w:rsidR="00B24712">
        <w:rPr>
          <w:rFonts w:asciiTheme="majorHAnsi" w:hAnsiTheme="majorHAnsi"/>
        </w:rPr>
        <w:t>ozsahu stanoveném v příloze č. 7</w:t>
      </w:r>
      <w:r w:rsidRPr="00F27368">
        <w:rPr>
          <w:rFonts w:asciiTheme="majorHAnsi" w:hAnsiTheme="majorHAnsi"/>
        </w:rPr>
        <w:t>.</w:t>
      </w:r>
    </w:p>
    <w:p w:rsidR="00057EDC" w:rsidP="00957080" w:rsidRDefault="00057EDC" w14:paraId="0B442B82" w14:textId="6E802B99">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rsidRPr="00F27368" w:rsidR="00EE389C" w:rsidP="00586DB0" w:rsidRDefault="00EE389C" w14:paraId="4615758E" w14:textId="77777777">
      <w:pPr>
        <w:pStyle w:val="Nadpis2"/>
        <w:numPr>
          <w:ilvl w:val="0"/>
          <w:numId w:val="0"/>
        </w:numPr>
        <w:ind w:left="426"/>
        <w:rPr>
          <w:rFonts w:asciiTheme="majorHAnsi" w:hAnsiTheme="majorHAnsi"/>
        </w:rPr>
      </w:pPr>
    </w:p>
    <w:p w:rsidRPr="00F27368" w:rsidR="00400988" w:rsidP="00724284" w:rsidRDefault="00400988" w14:paraId="5145DE30" w14:textId="77777777">
      <w:pPr>
        <w:pStyle w:val="Nadpis1"/>
        <w:spacing w:before="480"/>
        <w:rPr>
          <w:rFonts w:asciiTheme="majorHAnsi" w:hAnsiTheme="majorHAnsi"/>
        </w:rPr>
      </w:pPr>
      <w:r w:rsidRPr="00F27368">
        <w:rPr>
          <w:rFonts w:asciiTheme="majorHAnsi" w:hAnsiTheme="majorHAnsi"/>
          <w:b w:val="0"/>
        </w:rPr>
        <w:br/>
      </w:r>
      <w:bookmarkStart w:name="_Ref324607429" w:id="57"/>
      <w:bookmarkStart w:name="_Toc326522972" w:id="58"/>
      <w:r w:rsidRPr="00F27368">
        <w:rPr>
          <w:rFonts w:asciiTheme="majorHAnsi" w:hAnsiTheme="majorHAnsi"/>
        </w:rPr>
        <w:t>Záruka za dosažení garantované úspory</w:t>
      </w:r>
      <w:bookmarkEnd w:id="50"/>
      <w:bookmarkEnd w:id="57"/>
      <w:bookmarkEnd w:id="58"/>
    </w:p>
    <w:p w:rsidRPr="00F27368" w:rsidR="00891276" w:rsidP="00957080" w:rsidRDefault="00400988" w14:paraId="0069A79D" w14:textId="77777777">
      <w:pPr>
        <w:pStyle w:val="Nadpis2"/>
        <w:rPr>
          <w:rFonts w:asciiTheme="majorHAnsi" w:hAnsiTheme="majorHAnsi"/>
        </w:rPr>
      </w:pPr>
      <w:bookmarkStart w:name="_Ref152048140" w:id="59"/>
      <w:r w:rsidRPr="00F27368">
        <w:rPr>
          <w:rFonts w:asciiTheme="majorHAnsi" w:hAnsiTheme="majorHAnsi"/>
        </w:rPr>
        <w:t>ESCO tímto na sebe přejímá závazek, že</w:t>
      </w:r>
      <w:r w:rsidRPr="00F27368" w:rsidR="007053AC">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Pr="00F27368" w:rsidR="00A17FDE">
        <w:rPr>
          <w:rFonts w:asciiTheme="majorHAnsi" w:hAnsiTheme="majorHAnsi"/>
        </w:rPr>
        <w:t xml:space="preserve"> zúčtovacích obdobích</w:t>
      </w:r>
      <w:r w:rsidRPr="00F27368" w:rsidR="007053AC">
        <w:rPr>
          <w:rFonts w:asciiTheme="majorHAnsi" w:hAnsiTheme="majorHAnsi"/>
        </w:rPr>
        <w:t> dosaženy</w:t>
      </w:r>
      <w:r w:rsidRPr="00F27368">
        <w:rPr>
          <w:rFonts w:asciiTheme="majorHAnsi" w:hAnsiTheme="majorHAnsi"/>
        </w:rPr>
        <w:t xml:space="preserve"> garantované úspory </w:t>
      </w:r>
      <w:r w:rsidRPr="00F27368" w:rsidR="00A17FDE">
        <w:rPr>
          <w:rFonts w:asciiTheme="majorHAnsi" w:hAnsiTheme="majorHAnsi"/>
        </w:rPr>
        <w:t xml:space="preserve">specifikované </w:t>
      </w:r>
      <w:r w:rsidRPr="00F27368">
        <w:rPr>
          <w:rFonts w:asciiTheme="majorHAnsi" w:hAnsiTheme="majorHAnsi"/>
        </w:rPr>
        <w:t>v příloze č.</w:t>
      </w:r>
      <w:r w:rsidRPr="00F27368" w:rsidR="008602A2">
        <w:rPr>
          <w:rFonts w:asciiTheme="majorHAnsi" w:hAnsiTheme="majorHAnsi"/>
        </w:rPr>
        <w:t> </w:t>
      </w:r>
      <w:r w:rsidRPr="00F27368" w:rsidR="00B24712">
        <w:rPr>
          <w:rFonts w:asciiTheme="majorHAnsi" w:hAnsiTheme="majorHAnsi"/>
        </w:rPr>
        <w:t>5</w:t>
      </w:r>
      <w:r w:rsidRPr="00F27368">
        <w:rPr>
          <w:rFonts w:asciiTheme="majorHAnsi" w:hAnsiTheme="majorHAnsi"/>
        </w:rPr>
        <w:t>.</w:t>
      </w:r>
      <w:bookmarkEnd w:id="59"/>
      <w:r w:rsidRPr="00F27368" w:rsidR="00E34D06">
        <w:rPr>
          <w:rFonts w:asciiTheme="majorHAnsi" w:hAnsiTheme="majorHAnsi"/>
        </w:rPr>
        <w:t xml:space="preserve"> </w:t>
      </w:r>
    </w:p>
    <w:p w:rsidRPr="00F27368" w:rsidR="00BB5BF3" w:rsidP="00957080" w:rsidRDefault="00400988" w14:paraId="704FF325" w14:textId="69C90D33">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Pr="00F27368" w:rsidR="005B4E65">
        <w:rPr>
          <w:rFonts w:asciiTheme="majorHAnsi" w:hAnsiTheme="majorHAnsi"/>
        </w:rPr>
        <w:t> </w:t>
      </w:r>
      <w:r w:rsidRPr="00F27368" w:rsidR="00B40838">
        <w:rPr>
          <w:rFonts w:asciiTheme="majorHAnsi" w:hAnsiTheme="majorHAnsi"/>
        </w:rPr>
        <w:fldChar w:fldCharType="begin"/>
      </w:r>
      <w:r w:rsidRPr="00F27368" w:rsidR="00B40838">
        <w:rPr>
          <w:rFonts w:asciiTheme="majorHAnsi" w:hAnsiTheme="majorHAnsi"/>
        </w:rPr>
        <w:instrText xml:space="preserve"> REF _Ref207460075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20</w:t>
      </w:r>
      <w:r w:rsidRPr="00F27368" w:rsidR="00B40838">
        <w:rPr>
          <w:rFonts w:asciiTheme="majorHAnsi" w:hAnsiTheme="majorHAnsi"/>
        </w:rPr>
        <w:fldChar w:fldCharType="end"/>
      </w:r>
      <w:r w:rsidRPr="00F27368" w:rsidR="005B4E65">
        <w:rPr>
          <w:rFonts w:asciiTheme="majorHAnsi" w:hAnsiTheme="majorHAnsi"/>
        </w:rPr>
        <w:t>.</w:t>
      </w:r>
    </w:p>
    <w:p w:rsidRPr="00F27368" w:rsidR="006C484C" w:rsidP="00724284" w:rsidRDefault="00F81353" w14:paraId="32CDCE38" w14:textId="2E76994F">
      <w:pPr>
        <w:pStyle w:val="Nadpis1"/>
        <w:spacing w:before="480"/>
        <w:rPr>
          <w:rFonts w:asciiTheme="majorHAnsi" w:hAnsiTheme="majorHAnsi"/>
        </w:rPr>
      </w:pPr>
      <w:r w:rsidRPr="00F27368">
        <w:rPr>
          <w:rFonts w:asciiTheme="majorHAnsi" w:hAnsiTheme="majorHAnsi"/>
          <w:b w:val="0"/>
        </w:rPr>
        <w:br/>
      </w:r>
      <w:bookmarkStart w:name="_Toc326522973" w:id="60"/>
      <w:bookmarkStart w:name="_Ref115431299" w:id="61"/>
      <w:r w:rsidRPr="00F27368">
        <w:rPr>
          <w:rFonts w:asciiTheme="majorHAnsi" w:hAnsiTheme="majorHAnsi"/>
        </w:rPr>
        <w:t>Dodatečná opatření</w:t>
      </w:r>
      <w:bookmarkEnd w:id="60"/>
      <w:bookmarkEnd w:id="61"/>
    </w:p>
    <w:p w:rsidRPr="00F27368" w:rsidR="00705B97" w:rsidP="00705B97" w:rsidRDefault="006C484C" w14:paraId="1C6CFB3C" w14:textId="77777777">
      <w:pPr>
        <w:pStyle w:val="Nadpis2"/>
        <w:ind w:left="397" w:hanging="397"/>
        <w:rPr>
          <w:rFonts w:asciiTheme="majorHAnsi" w:hAnsiTheme="majorHAnsi"/>
        </w:rPr>
      </w:pPr>
      <w:bookmarkStart w:name="_Ref296346567" w:id="62"/>
      <w:bookmarkStart w:name="_Ref330840372" w:id="63"/>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62"/>
      <w:r w:rsidRPr="00F27368">
        <w:rPr>
          <w:rFonts w:asciiTheme="majorHAnsi" w:hAnsiTheme="majorHAnsi"/>
        </w:rPr>
        <w:t>).</w:t>
      </w:r>
      <w:bookmarkEnd w:id="63"/>
    </w:p>
    <w:p w:rsidRPr="00F27368" w:rsidR="00705B97" w:rsidP="00705B97" w:rsidRDefault="006C484C" w14:paraId="1BEEEBD0" w14:textId="7777777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rsidRPr="00F27368" w:rsidR="006C484C" w:rsidP="00F30234" w:rsidRDefault="006C484C" w14:paraId="37D95B30" w14:textId="77777777">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rsidRPr="00F27368" w:rsidR="006C484C" w:rsidP="00F30234" w:rsidRDefault="006C484C" w14:paraId="288C0500" w14:textId="77777777">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rsidRPr="00F27368" w:rsidR="006C484C" w:rsidP="00F30234" w:rsidRDefault="006C484C" w14:paraId="1EA88C32" w14:textId="77777777">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rsidRPr="00F27368" w:rsidR="006C484C" w:rsidP="00F30234" w:rsidRDefault="006C484C" w14:paraId="431720AC" w14:textId="77777777">
      <w:pPr>
        <w:pStyle w:val="Nadpis5"/>
        <w:numPr>
          <w:ilvl w:val="0"/>
          <w:numId w:val="20"/>
        </w:numPr>
        <w:ind w:left="964" w:hanging="567"/>
        <w:rPr>
          <w:rFonts w:asciiTheme="majorHAnsi" w:hAnsiTheme="majorHAnsi"/>
        </w:rPr>
      </w:pPr>
      <w:r w:rsidRPr="00F27368">
        <w:rPr>
          <w:rFonts w:asciiTheme="majorHAnsi" w:hAnsiTheme="majorHAnsi"/>
        </w:rPr>
        <w:t>způsob realizace navrhovaných dodatečných opatření, včetně harmonogramu realizace;</w:t>
      </w:r>
    </w:p>
    <w:p w:rsidRPr="00F27368" w:rsidR="006C484C" w:rsidP="00F30234" w:rsidRDefault="006C484C" w14:paraId="694D3D66" w14:textId="77777777">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rsidRPr="00F27368" w:rsidR="006C484C" w:rsidP="006C484C" w:rsidRDefault="006C484C" w14:paraId="533966DE" w14:textId="77777777">
      <w:pPr>
        <w:pStyle w:val="Nadpis2"/>
        <w:ind w:left="397" w:hanging="397"/>
        <w:rPr>
          <w:rFonts w:asciiTheme="majorHAnsi" w:hAnsiTheme="majorHAnsi"/>
        </w:rPr>
      </w:pPr>
      <w:bookmarkStart w:name="_Ref330840390" w:id="64"/>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rsidRPr="00F27368" w:rsidR="00705B97" w:rsidP="00705B97" w:rsidRDefault="006C484C" w14:paraId="5C2C334E" w14:textId="2D58B5A0">
      <w:pPr>
        <w:pStyle w:val="Nadpis2"/>
        <w:ind w:left="397" w:hanging="397"/>
        <w:rPr>
          <w:rFonts w:asciiTheme="majorHAnsi" w:hAnsiTheme="majorHAnsi"/>
        </w:rPr>
      </w:pPr>
      <w:bookmarkStart w:name="_Ref110498808" w:id="65"/>
      <w:r w:rsidRPr="00F27368">
        <w:rPr>
          <w:rFonts w:asciiTheme="majorHAnsi" w:hAnsiTheme="majorHAnsi"/>
        </w:rPr>
        <w:t xml:space="preserve">Základním cílem </w:t>
      </w:r>
      <w:r w:rsidR="00CE06AF">
        <w:rPr>
          <w:rFonts w:asciiTheme="majorHAnsi" w:hAnsiTheme="majorHAnsi"/>
        </w:rPr>
        <w:t>akce</w:t>
      </w:r>
      <w:r w:rsidRPr="00F27368" w:rsidR="00CE06AF">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CE06AF">
        <w:rPr>
          <w:rFonts w:asciiTheme="majorHAnsi" w:hAnsiTheme="majorHAnsi"/>
        </w:rPr>
        <w:t>akce</w:t>
      </w:r>
      <w:r w:rsidRPr="00F27368" w:rsidR="00CE06AF">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65"/>
      <w:r w:rsidRPr="00F27368">
        <w:rPr>
          <w:rFonts w:asciiTheme="majorHAnsi" w:hAnsiTheme="majorHAnsi"/>
        </w:rPr>
        <w:t xml:space="preserve">   </w:t>
      </w:r>
      <w:bookmarkEnd w:id="64"/>
    </w:p>
    <w:p w:rsidRPr="00F27368" w:rsidR="00705B97" w:rsidP="00705B97" w:rsidRDefault="006C484C" w14:paraId="26B91D51" w14:textId="7777777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rsidRPr="00F27368" w:rsidR="006C484C" w:rsidP="00F30234" w:rsidRDefault="006C484C" w14:paraId="26A66812" w14:textId="77777777">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rsidRPr="00F27368" w:rsidR="006C484C" w:rsidP="00F30234" w:rsidRDefault="006C484C" w14:paraId="58F3447E" w14:textId="77777777">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rsidRPr="00F27368" w:rsidR="006C484C" w:rsidP="00F30234" w:rsidRDefault="006C484C" w14:paraId="07977A55" w14:textId="77777777">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rsidRPr="00F27368" w:rsidR="006C484C" w:rsidP="00F30234" w:rsidRDefault="006C484C" w14:paraId="593CB936" w14:textId="77777777">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rsidRPr="00F27368" w:rsidR="006C484C" w:rsidP="00F30234" w:rsidRDefault="006C484C" w14:paraId="099A3E83" w14:textId="77777777">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rsidRPr="00F27368" w:rsidR="006C484C" w:rsidP="00F30234" w:rsidRDefault="006C484C" w14:paraId="7D5CDEA9" w14:textId="77777777">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rsidRPr="00F27368" w:rsidR="00705B97" w:rsidP="00705B97" w:rsidRDefault="006C484C" w14:paraId="6ED6E6A3" w14:textId="7777777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rsidR="00705B97" w:rsidP="00705B97" w:rsidRDefault="006C484C" w14:paraId="455AF520" w14:textId="58D59791">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rsidRPr="00F27368" w:rsidR="00123CA8" w:rsidP="00586DB0" w:rsidRDefault="00123CA8" w14:paraId="15246C5F" w14:textId="77777777">
      <w:pPr>
        <w:pStyle w:val="Nadpis2"/>
        <w:numPr>
          <w:ilvl w:val="0"/>
          <w:numId w:val="0"/>
        </w:numPr>
        <w:ind w:left="397"/>
        <w:rPr>
          <w:rFonts w:asciiTheme="majorHAnsi" w:hAnsiTheme="majorHAnsi"/>
        </w:rPr>
      </w:pPr>
    </w:p>
    <w:p w:rsidRPr="00F27368" w:rsidR="00F81353" w:rsidP="00724284" w:rsidRDefault="007623CD" w14:paraId="4D7A947B" w14:textId="77777777">
      <w:pPr>
        <w:pStyle w:val="Nadpis1"/>
        <w:spacing w:before="360"/>
        <w:rPr>
          <w:rFonts w:asciiTheme="majorHAnsi" w:hAnsiTheme="majorHAnsi"/>
        </w:rPr>
      </w:pPr>
      <w:r w:rsidRPr="00F27368">
        <w:rPr>
          <w:rFonts w:asciiTheme="majorHAnsi" w:hAnsiTheme="majorHAnsi"/>
          <w:b w:val="0"/>
        </w:rPr>
        <w:br/>
      </w:r>
      <w:bookmarkStart w:name="_Ref152602485" w:id="66"/>
      <w:bookmarkStart w:name="_Toc326522974" w:id="67"/>
      <w:r w:rsidRPr="00F27368" w:rsidR="00F81353">
        <w:rPr>
          <w:rFonts w:asciiTheme="majorHAnsi" w:hAnsiTheme="majorHAnsi"/>
        </w:rPr>
        <w:t>Změna okolností</w:t>
      </w:r>
      <w:bookmarkEnd w:id="66"/>
      <w:bookmarkEnd w:id="67"/>
    </w:p>
    <w:p w:rsidRPr="00F27368" w:rsidR="00F81353" w:rsidP="00957080" w:rsidRDefault="00F81353" w14:paraId="729F13F0" w14:textId="77777777">
      <w:pPr>
        <w:pStyle w:val="Nadpis2"/>
        <w:rPr>
          <w:rFonts w:asciiTheme="majorHAnsi" w:hAnsiTheme="majorHAnsi"/>
        </w:rPr>
      </w:pPr>
      <w:bookmarkStart w:name="_Ref330840857" w:id="68"/>
      <w:bookmarkStart w:name="_Toc314028663" w:id="69"/>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68"/>
      <w:r w:rsidRPr="00F27368">
        <w:rPr>
          <w:rFonts w:asciiTheme="majorHAnsi" w:hAnsiTheme="majorHAnsi"/>
        </w:rPr>
        <w:t xml:space="preserve"> </w:t>
      </w:r>
      <w:bookmarkEnd w:id="69"/>
    </w:p>
    <w:p w:rsidRPr="00F27368" w:rsidR="00184CCF" w:rsidP="00F30234" w:rsidRDefault="00F81353" w14:paraId="5BCCD58C" w14:textId="77777777">
      <w:pPr>
        <w:pStyle w:val="Nadpis5"/>
        <w:numPr>
          <w:ilvl w:val="0"/>
          <w:numId w:val="22"/>
        </w:numPr>
        <w:ind w:left="964" w:hanging="567"/>
        <w:rPr>
          <w:rFonts w:asciiTheme="majorHAnsi" w:hAnsiTheme="majorHAnsi"/>
        </w:rPr>
      </w:pPr>
      <w:bookmarkStart w:name="_Toc341155317" w:id="70"/>
      <w:bookmarkStart w:name="_Toc326749477" w:id="71"/>
      <w:bookmarkStart w:name="_Toc319928874" w:id="72"/>
      <w:bookmarkStart w:name="_Toc317395012" w:id="73"/>
      <w:r w:rsidRPr="00F27368">
        <w:rPr>
          <w:rFonts w:asciiTheme="majorHAnsi" w:hAnsiTheme="majorHAnsi"/>
        </w:rPr>
        <w:t xml:space="preserve">uzavření </w:t>
      </w:r>
      <w:bookmarkEnd w:id="70"/>
      <w:bookmarkEnd w:id="71"/>
      <w:bookmarkEnd w:id="72"/>
      <w:bookmarkEnd w:id="73"/>
      <w:r w:rsidRPr="00F27368">
        <w:rPr>
          <w:rFonts w:asciiTheme="majorHAnsi" w:hAnsiTheme="majorHAnsi"/>
        </w:rPr>
        <w:t>objektu nebo areálu či jeho části;</w:t>
      </w:r>
    </w:p>
    <w:p w:rsidRPr="00F27368" w:rsidR="00184CCF" w:rsidP="00F30234" w:rsidRDefault="00F81353" w14:paraId="5C294355" w14:textId="77777777">
      <w:pPr>
        <w:pStyle w:val="Nadpis5"/>
        <w:numPr>
          <w:ilvl w:val="0"/>
          <w:numId w:val="22"/>
        </w:numPr>
        <w:ind w:left="964" w:hanging="567"/>
        <w:rPr>
          <w:rFonts w:asciiTheme="majorHAnsi" w:hAnsiTheme="majorHAnsi"/>
        </w:rPr>
      </w:pPr>
      <w:r w:rsidRPr="00F27368">
        <w:rPr>
          <w:rFonts w:asciiTheme="majorHAnsi" w:hAnsiTheme="majorHAnsi"/>
        </w:rPr>
        <w:t>ukončení provozování předmětu opatření nebo jeho části;</w:t>
      </w:r>
    </w:p>
    <w:p w:rsidRPr="00F27368" w:rsidR="00184CCF" w:rsidP="00F30234" w:rsidRDefault="00F81353" w14:paraId="36090E2A" w14:textId="77777777">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rsidRPr="00F27368" w:rsidR="00184CCF" w:rsidP="00F30234" w:rsidRDefault="00F81353" w14:paraId="14712585" w14:textId="77777777">
      <w:pPr>
        <w:pStyle w:val="Nadpis5"/>
        <w:numPr>
          <w:ilvl w:val="0"/>
          <w:numId w:val="22"/>
        </w:numPr>
        <w:ind w:left="964" w:hanging="567"/>
        <w:rPr>
          <w:rFonts w:asciiTheme="majorHAnsi" w:hAnsiTheme="majorHAnsi"/>
        </w:rPr>
      </w:pPr>
      <w:bookmarkStart w:name="_Ref380398476" w:id="74"/>
      <w:r w:rsidRPr="00F27368">
        <w:rPr>
          <w:rFonts w:asciiTheme="majorHAnsi" w:hAnsiTheme="majorHAnsi"/>
        </w:rPr>
        <w:t>instalaci nebo odstranění zařízení, spotřebičů nebo dalších přístrojů v objektech způsobujících zvýšení nebo snížení spotřeby energie;</w:t>
      </w:r>
      <w:bookmarkEnd w:id="74"/>
    </w:p>
    <w:p w:rsidRPr="00F27368" w:rsidR="00184CCF" w:rsidP="00F30234" w:rsidRDefault="00F81353" w14:paraId="53B92500" w14:textId="77777777">
      <w:pPr>
        <w:pStyle w:val="Nadpis5"/>
        <w:numPr>
          <w:ilvl w:val="0"/>
          <w:numId w:val="22"/>
        </w:numPr>
        <w:ind w:left="964" w:hanging="567"/>
        <w:rPr>
          <w:rFonts w:asciiTheme="majorHAnsi" w:hAnsiTheme="majorHAnsi"/>
        </w:rPr>
      </w:pPr>
      <w:bookmarkStart w:name="_Ref380398194" w:id="75"/>
      <w:r w:rsidRPr="00F27368">
        <w:rPr>
          <w:rFonts w:asciiTheme="majorHAnsi" w:hAnsiTheme="majorHAnsi"/>
        </w:rPr>
        <w:t xml:space="preserve">změně </w:t>
      </w:r>
      <w:r w:rsidRPr="00F27368" w:rsidR="00B94B0B">
        <w:rPr>
          <w:rFonts w:asciiTheme="majorHAnsi" w:hAnsiTheme="majorHAnsi"/>
        </w:rPr>
        <w:t xml:space="preserve">způsobu užívání </w:t>
      </w:r>
      <w:r w:rsidRPr="00F27368">
        <w:rPr>
          <w:rFonts w:asciiTheme="majorHAnsi" w:hAnsiTheme="majorHAnsi"/>
        </w:rPr>
        <w:t>objektů nebo areál</w:t>
      </w:r>
      <w:r w:rsidRPr="00F27368" w:rsidR="00AD59F5">
        <w:rPr>
          <w:rFonts w:asciiTheme="majorHAnsi" w:hAnsiTheme="majorHAnsi"/>
        </w:rPr>
        <w:t>u</w:t>
      </w:r>
      <w:r w:rsidRPr="00F27368">
        <w:rPr>
          <w:rFonts w:asciiTheme="majorHAnsi" w:hAnsiTheme="majorHAnsi"/>
        </w:rPr>
        <w:t xml:space="preserve"> či jejich částí, včetně změn </w:t>
      </w:r>
      <w:r w:rsidRPr="00F27368" w:rsidR="00B94B0B">
        <w:rPr>
          <w:rFonts w:asciiTheme="majorHAnsi" w:hAnsiTheme="majorHAnsi"/>
        </w:rPr>
        <w:t xml:space="preserve">tepelného komfortu nebo </w:t>
      </w:r>
      <w:r w:rsidRPr="00F27368">
        <w:rPr>
          <w:rFonts w:asciiTheme="majorHAnsi" w:hAnsiTheme="majorHAnsi"/>
        </w:rPr>
        <w:t>časového využití;</w:t>
      </w:r>
      <w:bookmarkEnd w:id="75"/>
    </w:p>
    <w:p w:rsidRPr="00F27368" w:rsidR="00184CCF" w:rsidP="00F30234" w:rsidRDefault="00F81353" w14:paraId="00CD47FF" w14:textId="77777777">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Pr="00F27368" w:rsidR="00D76BCC">
        <w:rPr>
          <w:rFonts w:asciiTheme="majorHAnsi" w:hAnsiTheme="majorHAnsi"/>
        </w:rPr>
        <w:t>;</w:t>
      </w:r>
    </w:p>
    <w:p w:rsidRPr="00F27368" w:rsidR="00184CCF" w:rsidP="00F30234" w:rsidRDefault="00D76BCC" w14:paraId="5E4FB0B1" w14:textId="77777777">
      <w:pPr>
        <w:pStyle w:val="Nadpis5"/>
        <w:numPr>
          <w:ilvl w:val="0"/>
          <w:numId w:val="22"/>
        </w:numPr>
        <w:ind w:left="964" w:hanging="567"/>
        <w:rPr>
          <w:rFonts w:asciiTheme="majorHAnsi" w:hAnsiTheme="majorHAnsi"/>
        </w:rPr>
      </w:pPr>
      <w:bookmarkStart w:name="_Ref380398485" w:id="76"/>
      <w:r w:rsidRPr="00F27368">
        <w:rPr>
          <w:rFonts w:asciiTheme="majorHAnsi" w:hAnsiTheme="majorHAnsi"/>
        </w:rPr>
        <w:t>provedení investičního(ch) opatření (např. zateplení objektu apod.)</w:t>
      </w:r>
      <w:r w:rsidRPr="00F27368" w:rsidR="00E11974">
        <w:rPr>
          <w:rFonts w:asciiTheme="majorHAnsi" w:hAnsiTheme="majorHAnsi"/>
        </w:rPr>
        <w:t xml:space="preserve"> Klientem a/nebo třetí osobou</w:t>
      </w:r>
      <w:r w:rsidRPr="00F27368">
        <w:rPr>
          <w:rFonts w:asciiTheme="majorHAnsi" w:hAnsiTheme="majorHAnsi"/>
        </w:rPr>
        <w:t>, majících vliv na spotřebu energie</w:t>
      </w:r>
      <w:r w:rsidRPr="00F27368" w:rsidR="00F81353">
        <w:rPr>
          <w:rFonts w:asciiTheme="majorHAnsi" w:hAnsiTheme="majorHAnsi"/>
        </w:rPr>
        <w:t>.</w:t>
      </w:r>
      <w:bookmarkEnd w:id="76"/>
    </w:p>
    <w:p w:rsidRPr="00F27368" w:rsidR="00F81353" w:rsidP="00AA4A53" w:rsidRDefault="00F81353" w14:paraId="323A52D7" w14:textId="77777777">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rsidRPr="00F27368" w:rsidR="00F81353" w:rsidP="00957080" w:rsidRDefault="00F81353" w14:paraId="0288CD90" w14:textId="77777777">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rsidRPr="00F27368" w:rsidR="00F81353" w:rsidP="00957080" w:rsidRDefault="00F81353" w14:paraId="5542BD6A" w14:textId="0FDFD238">
      <w:pPr>
        <w:pStyle w:val="Nadpis2"/>
        <w:rPr>
          <w:rFonts w:asciiTheme="majorHAnsi" w:hAnsiTheme="majorHAnsi"/>
        </w:rPr>
      </w:pPr>
      <w:r w:rsidRPr="00F27368">
        <w:rPr>
          <w:rFonts w:asciiTheme="majorHAnsi" w:hAnsiTheme="majorHAnsi"/>
        </w:rPr>
        <w:t>O dočasnou změnu okolností se jedná v případě, že tato změna trv</w:t>
      </w:r>
      <w:r w:rsidRPr="00F27368" w:rsidR="00634215">
        <w:rPr>
          <w:rFonts w:asciiTheme="majorHAnsi" w:hAnsiTheme="majorHAnsi"/>
        </w:rPr>
        <w:t xml:space="preserve">á méně než </w:t>
      </w:r>
      <w:r w:rsidRPr="00F27368" w:rsidR="00001B97">
        <w:rPr>
          <w:rFonts w:asciiTheme="majorHAnsi" w:hAnsiTheme="majorHAnsi"/>
        </w:rPr>
        <w:t>[</w:t>
      </w:r>
      <w:r w:rsidR="00AD58B4">
        <w:rPr>
          <w:rFonts w:asciiTheme="majorHAnsi" w:hAnsiTheme="majorHAnsi"/>
        </w:rPr>
        <w:t>12</w:t>
      </w:r>
      <w:r w:rsidRPr="00F27368" w:rsidR="00001B97">
        <w:rPr>
          <w:rFonts w:asciiTheme="majorHAnsi" w:hAnsiTheme="majorHAnsi"/>
        </w:rPr>
        <w:t xml:space="preserve">] </w:t>
      </w:r>
      <w:r w:rsidRPr="00F27368" w:rsidR="00634215">
        <w:rPr>
          <w:rFonts w:asciiTheme="majorHAnsi" w:hAnsiTheme="majorHAnsi"/>
        </w:rPr>
        <w:t>měsíců</w:t>
      </w:r>
      <w:r w:rsidRPr="00F27368">
        <w:rPr>
          <w:rFonts w:asciiTheme="majorHAnsi" w:hAnsiTheme="majorHAnsi"/>
        </w:rPr>
        <w:t>.  V ostatních případech se jedná o změnu trvalou.</w:t>
      </w:r>
    </w:p>
    <w:p w:rsidRPr="00F27368" w:rsidR="00F81353" w:rsidP="00957080" w:rsidRDefault="00F81353" w14:paraId="7C697CE0" w14:textId="2FB7402A">
      <w:pPr>
        <w:pStyle w:val="Nadpis2"/>
        <w:rPr>
          <w:rFonts w:asciiTheme="majorHAnsi" w:hAnsiTheme="majorHAnsi"/>
        </w:rPr>
      </w:pPr>
      <w:bookmarkStart w:name="_Ref377984231" w:id="77"/>
      <w:bookmarkStart w:name="_Ref380398230" w:id="78"/>
      <w:r w:rsidRPr="00F27368">
        <w:rPr>
          <w:rFonts w:asciiTheme="majorHAnsi" w:hAnsiTheme="majorHAnsi"/>
        </w:rPr>
        <w:t xml:space="preserve">Bude-li se jednat o dočasnou změnu okolností, je mezi smluvními stranami sjednáno, že úspora nákladů se vypočte </w:t>
      </w:r>
      <w:r w:rsidRPr="00F27368" w:rsidR="00E87817">
        <w:rPr>
          <w:rFonts w:asciiTheme="majorHAnsi" w:hAnsiTheme="majorHAnsi"/>
        </w:rPr>
        <w:t>v souladu s Přílohou č.</w:t>
      </w:r>
      <w:r w:rsidRPr="00F27368" w:rsidR="00A131FA">
        <w:rPr>
          <w:rFonts w:asciiTheme="majorHAnsi" w:hAnsiTheme="majorHAnsi"/>
        </w:rPr>
        <w:t xml:space="preserve"> </w:t>
      </w:r>
      <w:r w:rsidRPr="00F27368" w:rsidR="00E87817">
        <w:rPr>
          <w:rFonts w:asciiTheme="majorHAnsi" w:hAnsiTheme="majorHAnsi"/>
        </w:rPr>
        <w:t>6</w:t>
      </w:r>
      <w:r w:rsidRPr="00F27368" w:rsidR="003618E5">
        <w:rPr>
          <w:rFonts w:asciiTheme="majorHAnsi" w:hAnsiTheme="majorHAnsi"/>
        </w:rPr>
        <w:t xml:space="preserve"> smlouvy</w:t>
      </w:r>
      <w:r w:rsidRPr="00F27368" w:rsidR="00E87817">
        <w:rPr>
          <w:rFonts w:asciiTheme="majorHAnsi" w:hAnsiTheme="majorHAnsi"/>
        </w:rPr>
        <w:t xml:space="preserve"> s využitím příslušných </w:t>
      </w:r>
      <w:r w:rsidRPr="00F27368" w:rsidR="00114A13">
        <w:rPr>
          <w:rFonts w:asciiTheme="majorHAnsi" w:hAnsiTheme="majorHAnsi"/>
        </w:rPr>
        <w:t>parametrů/</w:t>
      </w:r>
      <w:r w:rsidRPr="00F27368" w:rsidR="00E87817">
        <w:rPr>
          <w:rFonts w:asciiTheme="majorHAnsi" w:hAnsiTheme="majorHAnsi"/>
        </w:rPr>
        <w:t xml:space="preserve">koeficientů zohledňujících odpovídajícím způsobem danou změnu okolností, případně bude úspora stanovena </w:t>
      </w:r>
      <w:r w:rsidRPr="00F27368" w:rsidR="002B7DC4">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Pr="00F27368" w:rsidR="008F0559">
        <w:rPr>
          <w:rFonts w:asciiTheme="majorHAnsi" w:hAnsiTheme="majorHAnsi"/>
        </w:rPr>
        <w:t xml:space="preserve"> </w:t>
      </w:r>
      <w:r w:rsidRPr="00F27368" w:rsidR="00BF6C3D">
        <w:rPr>
          <w:rFonts w:asciiTheme="majorHAnsi" w:hAnsiTheme="majorHAnsi"/>
        </w:rPr>
        <w:t>smlouvy</w:t>
      </w:r>
      <w:r w:rsidRPr="00F27368">
        <w:rPr>
          <w:rFonts w:asciiTheme="majorHAnsi" w:hAnsiTheme="majorHAnsi"/>
        </w:rPr>
        <w:t>.</w:t>
      </w:r>
      <w:bookmarkEnd w:id="77"/>
      <w:r w:rsidRPr="00F27368" w:rsidR="000C7FAF">
        <w:rPr>
          <w:rFonts w:asciiTheme="majorHAnsi" w:hAnsiTheme="majorHAnsi"/>
        </w:rPr>
        <w:t xml:space="preserve"> Tyto skutečnosti budou zohledněny v průběžné zprávě projednané a schválené oběma smluvními stranami postupem dle </w:t>
      </w:r>
      <w:r w:rsidRPr="00F27368" w:rsidR="00B40838">
        <w:rPr>
          <w:rFonts w:asciiTheme="majorHAnsi" w:hAnsiTheme="majorHAnsi"/>
        </w:rPr>
        <w:fldChar w:fldCharType="begin"/>
      </w:r>
      <w:r w:rsidRPr="00F27368" w:rsidR="00B40838">
        <w:rPr>
          <w:rFonts w:asciiTheme="majorHAnsi" w:hAnsiTheme="majorHAnsi"/>
        </w:rPr>
        <w:instrText xml:space="preserve"> REF _Ref380398172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w:t>
      </w:r>
      <w:r w:rsidRPr="00F27368" w:rsidR="00B40838">
        <w:rPr>
          <w:rFonts w:asciiTheme="majorHAnsi" w:hAnsiTheme="majorHAnsi"/>
        </w:rPr>
        <w:fldChar w:fldCharType="end"/>
      </w:r>
      <w:r w:rsidRPr="00F27368" w:rsidR="00CC64D4">
        <w:rPr>
          <w:rFonts w:asciiTheme="majorHAnsi" w:hAnsiTheme="majorHAnsi"/>
        </w:rPr>
        <w:t xml:space="preserve"> </w:t>
      </w:r>
      <w:r w:rsidRPr="00F27368" w:rsidR="000C7FAF">
        <w:rPr>
          <w:rFonts w:asciiTheme="majorHAnsi" w:hAnsiTheme="majorHAnsi"/>
        </w:rPr>
        <w:t>smlouvy.</w:t>
      </w:r>
      <w:bookmarkEnd w:id="78"/>
    </w:p>
    <w:p w:rsidRPr="00F27368" w:rsidR="00F81353" w:rsidP="00957080" w:rsidRDefault="00F81353" w14:paraId="75E88765" w14:textId="58F96B23">
      <w:pPr>
        <w:pStyle w:val="Nadpis2"/>
        <w:rPr>
          <w:rFonts w:asciiTheme="majorHAnsi" w:hAnsiTheme="majorHAnsi"/>
        </w:rPr>
      </w:pPr>
      <w:r w:rsidRPr="00F27368">
        <w:rPr>
          <w:rFonts w:asciiTheme="majorHAnsi" w:hAnsiTheme="majorHAnsi"/>
        </w:rPr>
        <w:t>Jedná-li se o trvalou změnu okolností</w:t>
      </w:r>
      <w:r w:rsidRPr="00F27368" w:rsidR="00D37BDC">
        <w:rPr>
          <w:rFonts w:asciiTheme="majorHAnsi" w:hAnsiTheme="majorHAnsi"/>
        </w:rPr>
        <w:t xml:space="preserve"> dle </w:t>
      </w:r>
      <w:r w:rsidRPr="00F27368" w:rsidR="00B40838">
        <w:rPr>
          <w:rFonts w:asciiTheme="majorHAnsi" w:hAnsiTheme="majorHAnsi"/>
        </w:rPr>
        <w:fldChar w:fldCharType="begin"/>
      </w:r>
      <w:r w:rsidRPr="00F27368" w:rsidR="00B40838">
        <w:rPr>
          <w:rFonts w:asciiTheme="majorHAnsi" w:hAnsiTheme="majorHAnsi"/>
        </w:rPr>
        <w:instrText xml:space="preserve"> REF _Ref330840857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14.1</w:t>
      </w:r>
      <w:r w:rsidRPr="00F27368" w:rsidR="00B40838">
        <w:rPr>
          <w:rFonts w:asciiTheme="majorHAnsi" w:hAnsiTheme="majorHAnsi"/>
        </w:rPr>
        <w:fldChar w:fldCharType="end"/>
      </w:r>
      <w:r w:rsidRPr="00F27368" w:rsidR="00D37BDC">
        <w:rPr>
          <w:rFonts w:asciiTheme="majorHAnsi" w:hAnsiTheme="majorHAnsi"/>
        </w:rPr>
        <w:t xml:space="preserve"> </w:t>
      </w:r>
      <w:r w:rsidRPr="00F27368" w:rsidR="002A3182">
        <w:rPr>
          <w:rFonts w:asciiTheme="majorHAnsi" w:hAnsiTheme="majorHAnsi"/>
        </w:rPr>
        <w:t>písm.</w:t>
      </w:r>
      <w:r w:rsidRPr="00F27368" w:rsidR="008D07CF">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_Ref380398476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d)</w:t>
      </w:r>
      <w:r w:rsidRPr="00F27368" w:rsidR="00B40838">
        <w:rPr>
          <w:rFonts w:asciiTheme="majorHAnsi" w:hAnsiTheme="majorHAnsi"/>
        </w:rPr>
        <w:fldChar w:fldCharType="end"/>
      </w:r>
      <w:r w:rsidRPr="00F27368" w:rsidR="008D07CF">
        <w:rPr>
          <w:rFonts w:asciiTheme="majorHAnsi" w:hAnsiTheme="majorHAnsi"/>
        </w:rPr>
        <w:t>,</w:t>
      </w:r>
      <w:r w:rsidRPr="00F27368" w:rsidR="00023EBE">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_Ref380398194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e)</w:t>
      </w:r>
      <w:r w:rsidRPr="00F27368" w:rsidR="00B40838">
        <w:rPr>
          <w:rFonts w:asciiTheme="majorHAnsi" w:hAnsiTheme="majorHAnsi"/>
        </w:rPr>
        <w:fldChar w:fldCharType="end"/>
      </w:r>
      <w:r w:rsidRPr="00F27368" w:rsidR="00CC64D4">
        <w:rPr>
          <w:rFonts w:asciiTheme="majorHAnsi" w:hAnsiTheme="majorHAnsi"/>
        </w:rPr>
        <w:t xml:space="preserve"> </w:t>
      </w:r>
      <w:r w:rsidRPr="00F27368" w:rsidR="008D07CF">
        <w:rPr>
          <w:rFonts w:asciiTheme="majorHAnsi" w:hAnsiTheme="majorHAnsi"/>
        </w:rPr>
        <w:t xml:space="preserve">a </w:t>
      </w:r>
      <w:r w:rsidRPr="00F27368" w:rsidR="00B40838">
        <w:rPr>
          <w:rFonts w:asciiTheme="majorHAnsi" w:hAnsiTheme="majorHAnsi"/>
        </w:rPr>
        <w:fldChar w:fldCharType="begin"/>
      </w:r>
      <w:r w:rsidRPr="00F27368" w:rsidR="00B40838">
        <w:rPr>
          <w:rFonts w:asciiTheme="majorHAnsi" w:hAnsiTheme="majorHAnsi"/>
        </w:rPr>
        <w:instrText xml:space="preserve"> REF _Ref380398485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g)</w:t>
      </w:r>
      <w:r w:rsidRPr="00F27368" w:rsidR="00B40838">
        <w:rPr>
          <w:rFonts w:asciiTheme="majorHAnsi" w:hAnsiTheme="majorHAnsi"/>
        </w:rPr>
        <w:fldChar w:fldCharType="end"/>
      </w:r>
      <w:r w:rsidRPr="00F27368" w:rsidR="008D07CF">
        <w:rPr>
          <w:rFonts w:asciiTheme="majorHAnsi" w:hAnsiTheme="majorHAnsi"/>
        </w:rPr>
        <w:t xml:space="preserve"> </w:t>
      </w:r>
      <w:r w:rsidRPr="00F27368" w:rsidR="002C02BF">
        <w:rPr>
          <w:rFonts w:asciiTheme="majorHAnsi" w:hAnsiTheme="majorHAnsi"/>
        </w:rPr>
        <w:t>smlouvy</w:t>
      </w:r>
      <w:r w:rsidRPr="00F27368" w:rsidR="00501FDE">
        <w:rPr>
          <w:rFonts w:asciiTheme="majorHAnsi" w:hAnsiTheme="majorHAnsi"/>
        </w:rPr>
        <w:t xml:space="preserve"> </w:t>
      </w:r>
      <w:r w:rsidRPr="00F27368" w:rsidR="00E87817">
        <w:rPr>
          <w:rFonts w:asciiTheme="majorHAnsi" w:hAnsiTheme="majorHAnsi"/>
        </w:rPr>
        <w:t xml:space="preserve">bude postupováno obdobně jako v případě dočasné změny okolností viz. </w:t>
      </w:r>
      <w:r w:rsidRPr="00F27368" w:rsidR="00B40838">
        <w:rPr>
          <w:rFonts w:asciiTheme="majorHAnsi" w:hAnsiTheme="majorHAnsi"/>
        </w:rPr>
        <w:fldChar w:fldCharType="begin"/>
      </w:r>
      <w:r w:rsidRPr="00F27368" w:rsidR="00B40838">
        <w:rPr>
          <w:rFonts w:asciiTheme="majorHAnsi" w:hAnsiTheme="majorHAnsi"/>
        </w:rPr>
        <w:instrText xml:space="preserve"> REF _Ref380398230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14.3</w:t>
      </w:r>
      <w:r w:rsidRPr="00F27368" w:rsidR="00B40838">
        <w:rPr>
          <w:rFonts w:asciiTheme="majorHAnsi" w:hAnsiTheme="majorHAnsi"/>
        </w:rPr>
        <w:fldChar w:fldCharType="end"/>
      </w:r>
      <w:r w:rsidRPr="00F27368" w:rsidR="00E24A32">
        <w:rPr>
          <w:rFonts w:asciiTheme="majorHAnsi" w:hAnsiTheme="majorHAnsi"/>
        </w:rPr>
        <w:t xml:space="preserve"> smlouvy</w:t>
      </w:r>
      <w:r w:rsidRPr="00F27368" w:rsidR="00880F96">
        <w:rPr>
          <w:rFonts w:asciiTheme="majorHAnsi" w:hAnsiTheme="majorHAnsi"/>
        </w:rPr>
        <w:t>.</w:t>
      </w:r>
      <w:r w:rsidRPr="00F27368" w:rsidR="00B44149">
        <w:rPr>
          <w:rFonts w:asciiTheme="majorHAnsi" w:hAnsiTheme="majorHAnsi"/>
        </w:rPr>
        <w:t xml:space="preserve"> Tyto skutečnosti budou zohledněny v</w:t>
      </w:r>
      <w:r w:rsidRPr="00F27368" w:rsidR="004B518F">
        <w:rPr>
          <w:rFonts w:asciiTheme="majorHAnsi" w:hAnsiTheme="majorHAnsi"/>
        </w:rPr>
        <w:t> průběžné zprávě</w:t>
      </w:r>
      <w:r w:rsidRPr="00F27368" w:rsidR="005B7C93">
        <w:rPr>
          <w:rFonts w:asciiTheme="majorHAnsi" w:hAnsiTheme="majorHAnsi"/>
        </w:rPr>
        <w:t xml:space="preserve"> </w:t>
      </w:r>
      <w:r w:rsidRPr="00F27368" w:rsidR="002C519D">
        <w:rPr>
          <w:rFonts w:asciiTheme="majorHAnsi" w:hAnsiTheme="majorHAnsi"/>
        </w:rPr>
        <w:t xml:space="preserve">projednané a </w:t>
      </w:r>
      <w:r w:rsidRPr="00F27368" w:rsidR="005B7C93">
        <w:rPr>
          <w:rFonts w:asciiTheme="majorHAnsi" w:hAnsiTheme="majorHAnsi"/>
        </w:rPr>
        <w:t xml:space="preserve">schválené </w:t>
      </w:r>
      <w:r w:rsidRPr="00F27368" w:rsidR="00FE1E69">
        <w:rPr>
          <w:rFonts w:asciiTheme="majorHAnsi" w:hAnsiTheme="majorHAnsi"/>
        </w:rPr>
        <w:t>ob</w:t>
      </w:r>
      <w:r w:rsidRPr="00F27368" w:rsidR="00627F86">
        <w:rPr>
          <w:rFonts w:asciiTheme="majorHAnsi" w:hAnsiTheme="majorHAnsi"/>
        </w:rPr>
        <w:t>ěma s</w:t>
      </w:r>
      <w:r w:rsidRPr="00F27368" w:rsidR="00FE1E69">
        <w:rPr>
          <w:rFonts w:asciiTheme="majorHAnsi" w:hAnsiTheme="majorHAnsi"/>
        </w:rPr>
        <w:t>mluvními stranami</w:t>
      </w:r>
      <w:r w:rsidRPr="00F27368" w:rsidR="002C519D">
        <w:rPr>
          <w:rFonts w:asciiTheme="majorHAnsi" w:hAnsiTheme="majorHAnsi"/>
        </w:rPr>
        <w:t xml:space="preserve"> </w:t>
      </w:r>
      <w:r w:rsidRPr="00F27368" w:rsidR="004273A8">
        <w:rPr>
          <w:rFonts w:asciiTheme="majorHAnsi" w:hAnsiTheme="majorHAnsi"/>
        </w:rPr>
        <w:t xml:space="preserve">postupem </w:t>
      </w:r>
      <w:r w:rsidRPr="00F27368" w:rsidR="002C519D">
        <w:rPr>
          <w:rFonts w:asciiTheme="majorHAnsi" w:hAnsiTheme="majorHAnsi"/>
        </w:rPr>
        <w:t xml:space="preserve">dle </w:t>
      </w:r>
      <w:r w:rsidRPr="00F27368" w:rsidR="00B40838">
        <w:rPr>
          <w:rFonts w:asciiTheme="majorHAnsi" w:hAnsiTheme="majorHAnsi"/>
        </w:rPr>
        <w:fldChar w:fldCharType="begin"/>
      </w:r>
      <w:r w:rsidRPr="00F27368" w:rsidR="00B40838">
        <w:rPr>
          <w:rFonts w:asciiTheme="majorHAnsi" w:hAnsiTheme="majorHAnsi"/>
        </w:rPr>
        <w:instrText xml:space="preserve"> REF _Ref380398243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w:t>
      </w:r>
      <w:r w:rsidRPr="00F27368" w:rsidR="00B40838">
        <w:rPr>
          <w:rFonts w:asciiTheme="majorHAnsi" w:hAnsiTheme="majorHAnsi"/>
        </w:rPr>
        <w:fldChar w:fldCharType="end"/>
      </w:r>
      <w:r w:rsidRPr="00F27368" w:rsidR="0012379A">
        <w:rPr>
          <w:rFonts w:asciiTheme="majorHAnsi" w:hAnsiTheme="majorHAnsi"/>
        </w:rPr>
        <w:t xml:space="preserve"> smlouvy</w:t>
      </w:r>
      <w:r w:rsidRPr="00F27368" w:rsidR="00FE1E69">
        <w:rPr>
          <w:rFonts w:asciiTheme="majorHAnsi" w:hAnsiTheme="majorHAnsi"/>
        </w:rPr>
        <w:t xml:space="preserve">. </w:t>
      </w:r>
      <w:r w:rsidRPr="00F27368" w:rsidR="00374B40">
        <w:rPr>
          <w:rFonts w:asciiTheme="majorHAnsi" w:hAnsiTheme="majorHAnsi"/>
        </w:rPr>
        <w:t>Jedná-li se o</w:t>
      </w:r>
      <w:r w:rsidRPr="00F27368" w:rsidR="00B30D55">
        <w:rPr>
          <w:rFonts w:asciiTheme="majorHAnsi" w:hAnsiTheme="majorHAnsi"/>
        </w:rPr>
        <w:t xml:space="preserve"> jakoukoliv jinou </w:t>
      </w:r>
      <w:r w:rsidRPr="00F27368" w:rsidR="00880F96">
        <w:rPr>
          <w:rFonts w:asciiTheme="majorHAnsi" w:hAnsiTheme="majorHAnsi"/>
        </w:rPr>
        <w:t>trvalou změnu okolností</w:t>
      </w:r>
      <w:r w:rsidRPr="00F27368" w:rsidR="00CC64D4">
        <w:rPr>
          <w:rFonts w:asciiTheme="majorHAnsi" w:hAnsiTheme="majorHAnsi"/>
        </w:rPr>
        <w:t>,</w:t>
      </w:r>
      <w:r w:rsidRPr="00F27368" w:rsidR="00E87817">
        <w:rPr>
          <w:rFonts w:asciiTheme="majorHAnsi" w:hAnsiTheme="majorHAnsi"/>
        </w:rPr>
        <w:t xml:space="preserve"> </w:t>
      </w:r>
      <w:r w:rsidRPr="00F27368">
        <w:rPr>
          <w:rFonts w:asciiTheme="majorHAnsi" w:hAnsiTheme="majorHAnsi"/>
        </w:rPr>
        <w:t xml:space="preserve">smluvní strany </w:t>
      </w:r>
      <w:r w:rsidRPr="00F27368" w:rsidR="00E87817">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Pr="00F27368" w:rsidR="00640237">
        <w:rPr>
          <w:rFonts w:asciiTheme="majorHAnsi" w:hAnsiTheme="majorHAnsi"/>
        </w:rPr>
        <w:t xml:space="preserve">. </w:t>
      </w:r>
      <w:r w:rsidRPr="00F27368">
        <w:rPr>
          <w:rFonts w:asciiTheme="majorHAnsi" w:hAnsiTheme="majorHAnsi"/>
        </w:rPr>
        <w:t xml:space="preserve">Nebude-li do </w:t>
      </w:r>
      <w:r w:rsidRPr="00F27368" w:rsidR="0088665A">
        <w:rPr>
          <w:rFonts w:asciiTheme="majorHAnsi" w:hAnsiTheme="majorHAnsi"/>
        </w:rPr>
        <w:t>[</w:t>
      </w:r>
      <w:r w:rsidRPr="00F27368" w:rsidR="00DF20BF">
        <w:rPr>
          <w:rFonts w:asciiTheme="majorHAnsi" w:hAnsiTheme="majorHAnsi"/>
        </w:rPr>
        <w:t>60</w:t>
      </w:r>
      <w:r w:rsidRPr="00F27368" w:rsidR="0088665A">
        <w:rPr>
          <w:rFonts w:asciiTheme="majorHAnsi" w:hAnsiTheme="majorHAnsi"/>
        </w:rPr>
        <w:t>]</w:t>
      </w:r>
      <w:r w:rsidRPr="00F27368" w:rsidR="00DF20BF">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Pr="00F27368" w:rsidR="000E5417">
        <w:rPr>
          <w:rFonts w:asciiTheme="majorHAnsi" w:hAnsiTheme="majorHAnsi"/>
        </w:rPr>
        <w:t xml:space="preserve"> </w:t>
      </w:r>
      <w:r w:rsidRPr="00F27368" w:rsidR="00FF7BEE">
        <w:rPr>
          <w:rFonts w:asciiTheme="majorHAnsi" w:hAnsiTheme="majorHAnsi"/>
        </w:rPr>
        <w:t>rozhodující orgán specifikovaný v </w:t>
      </w:r>
      <w:r w:rsidRPr="00F27368" w:rsidR="00B40838">
        <w:rPr>
          <w:rFonts w:asciiTheme="majorHAnsi" w:hAnsiTheme="majorHAnsi"/>
        </w:rPr>
        <w:fldChar w:fldCharType="begin"/>
      </w:r>
      <w:r w:rsidRPr="00F27368" w:rsidR="00B40838">
        <w:rPr>
          <w:rFonts w:asciiTheme="majorHAnsi" w:hAnsiTheme="majorHAnsi"/>
        </w:rPr>
        <w:instrText xml:space="preserve"> REF _Ref333918836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39.4</w:t>
      </w:r>
      <w:r w:rsidRPr="00F27368" w:rsidR="00B40838">
        <w:rPr>
          <w:rFonts w:asciiTheme="majorHAnsi" w:hAnsiTheme="majorHAnsi"/>
        </w:rPr>
        <w:fldChar w:fldCharType="end"/>
      </w:r>
      <w:r w:rsidRPr="00F27368" w:rsidR="00E903B0">
        <w:rPr>
          <w:rFonts w:asciiTheme="majorHAnsi" w:hAnsiTheme="majorHAnsi"/>
        </w:rPr>
        <w:t>,</w:t>
      </w:r>
      <w:r w:rsidRPr="00F27368" w:rsidR="00FF7BEE">
        <w:rPr>
          <w:rFonts w:asciiTheme="majorHAnsi" w:hAnsiTheme="majorHAnsi"/>
        </w:rPr>
        <w:t xml:space="preserve"> a to v souladu s obecně závaznými p</w:t>
      </w:r>
      <w:r w:rsidRPr="00F27368" w:rsidR="004A2CE3">
        <w:rPr>
          <w:rFonts w:asciiTheme="majorHAnsi" w:hAnsiTheme="majorHAnsi"/>
        </w:rPr>
        <w:t>ředpisy</w:t>
      </w:r>
      <w:r w:rsidRPr="00F27368" w:rsidR="00685122">
        <w:rPr>
          <w:rFonts w:asciiTheme="majorHAnsi" w:hAnsiTheme="majorHAnsi"/>
        </w:rPr>
        <w:t>,</w:t>
      </w:r>
      <w:r w:rsidRPr="00F27368" w:rsidR="00FF7BEE">
        <w:rPr>
          <w:rFonts w:asciiTheme="majorHAnsi" w:hAnsiTheme="majorHAnsi"/>
        </w:rPr>
        <w:t xml:space="preserve"> včetně Z</w:t>
      </w:r>
      <w:r w:rsidRPr="00F27368" w:rsidR="00B83597">
        <w:rPr>
          <w:rFonts w:asciiTheme="majorHAnsi" w:hAnsiTheme="majorHAnsi"/>
        </w:rPr>
        <w:t>Z</w:t>
      </w:r>
      <w:r w:rsidRPr="00F27368" w:rsidR="00FF7BEE">
        <w:rPr>
          <w:rFonts w:asciiTheme="majorHAnsi" w:hAnsiTheme="majorHAnsi"/>
        </w:rPr>
        <w:t xml:space="preserve">VZ. </w:t>
      </w:r>
    </w:p>
    <w:p w:rsidRPr="00F27368" w:rsidR="00FA556F" w:rsidP="00957080" w:rsidRDefault="00FA556F" w14:paraId="749F2ECA" w14:textId="77777777">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Pr="00F27368" w:rsidR="00B83597">
        <w:rPr>
          <w:rFonts w:asciiTheme="majorHAnsi" w:hAnsiTheme="majorHAnsi"/>
        </w:rPr>
        <w:t>Z</w:t>
      </w:r>
      <w:r w:rsidRPr="00F27368">
        <w:rPr>
          <w:rFonts w:asciiTheme="majorHAnsi" w:hAnsiTheme="majorHAnsi"/>
        </w:rPr>
        <w:t>VZ.</w:t>
      </w:r>
      <w:r w:rsidRPr="00F27368" w:rsidR="007C0A65">
        <w:rPr>
          <w:rFonts w:asciiTheme="majorHAnsi" w:hAnsiTheme="majorHAnsi"/>
        </w:rPr>
        <w:t xml:space="preserve"> </w:t>
      </w:r>
    </w:p>
    <w:p w:rsidRPr="00F27368" w:rsidR="007623CD" w:rsidP="00724284" w:rsidRDefault="007623CD" w14:paraId="19D2FA64" w14:textId="77777777">
      <w:pPr>
        <w:pStyle w:val="Nadpis1"/>
        <w:spacing w:before="480"/>
        <w:rPr>
          <w:rFonts w:asciiTheme="majorHAnsi" w:hAnsiTheme="majorHAnsi"/>
        </w:rPr>
      </w:pPr>
      <w:r w:rsidRPr="00F27368">
        <w:rPr>
          <w:rFonts w:asciiTheme="majorHAnsi" w:hAnsiTheme="majorHAnsi"/>
          <w:b w:val="0"/>
        </w:rPr>
        <w:br/>
      </w:r>
      <w:bookmarkStart w:name="_Toc326522975" w:id="79"/>
      <w:bookmarkStart w:name="_Ref380398172" w:id="80"/>
      <w:bookmarkStart w:name="_Ref380398243" w:id="81"/>
      <w:r w:rsidRPr="00F27368">
        <w:rPr>
          <w:rFonts w:asciiTheme="majorHAnsi" w:hAnsiTheme="majorHAnsi"/>
        </w:rPr>
        <w:t>Roční porady</w:t>
      </w:r>
      <w:bookmarkEnd w:id="79"/>
      <w:r w:rsidRPr="00F27368" w:rsidR="0087097F">
        <w:rPr>
          <w:rFonts w:asciiTheme="majorHAnsi" w:hAnsiTheme="majorHAnsi"/>
        </w:rPr>
        <w:t xml:space="preserve"> a průběžné </w:t>
      </w:r>
      <w:r w:rsidRPr="00F27368" w:rsidR="00434BFC">
        <w:rPr>
          <w:rFonts w:asciiTheme="majorHAnsi" w:hAnsiTheme="majorHAnsi"/>
        </w:rPr>
        <w:t>zprávy</w:t>
      </w:r>
      <w:bookmarkEnd w:id="80"/>
      <w:bookmarkEnd w:id="81"/>
    </w:p>
    <w:p w:rsidRPr="00F27368" w:rsidR="007623CD" w:rsidP="00957080" w:rsidRDefault="007623CD" w14:paraId="4DDC7D4F" w14:textId="77777777">
      <w:pPr>
        <w:pStyle w:val="Nadpis2"/>
        <w:rPr>
          <w:rFonts w:asciiTheme="majorHAnsi" w:hAnsiTheme="majorHAnsi"/>
        </w:rPr>
      </w:pPr>
      <w:bookmarkStart w:name="_Ref331687032" w:id="82"/>
      <w:r w:rsidRPr="00F27368">
        <w:rPr>
          <w:rFonts w:asciiTheme="majorHAnsi" w:hAnsiTheme="majorHAnsi"/>
        </w:rPr>
        <w:t xml:space="preserve">Roční porady ESCO s Klientem o průběhu fáze III. se budou konat vždy po </w:t>
      </w:r>
      <w:r w:rsidRPr="00F27368" w:rsidR="00246965">
        <w:rPr>
          <w:rFonts w:asciiTheme="majorHAnsi" w:hAnsiTheme="majorHAnsi"/>
        </w:rPr>
        <w:t xml:space="preserve">předložení </w:t>
      </w:r>
      <w:r w:rsidRPr="00F27368" w:rsidR="00F64B31">
        <w:rPr>
          <w:rFonts w:asciiTheme="majorHAnsi" w:hAnsiTheme="majorHAnsi"/>
        </w:rPr>
        <w:t>návrhu</w:t>
      </w:r>
      <w:r w:rsidRPr="00F27368">
        <w:rPr>
          <w:rFonts w:asciiTheme="majorHAnsi" w:hAnsiTheme="majorHAnsi"/>
        </w:rPr>
        <w:t xml:space="preserve"> průběžné zprávy</w:t>
      </w:r>
      <w:r w:rsidRPr="00F27368" w:rsidR="00F64B31">
        <w:rPr>
          <w:rFonts w:asciiTheme="majorHAnsi" w:hAnsiTheme="majorHAnsi"/>
        </w:rPr>
        <w:t xml:space="preserve"> připravené ze strany ESCO</w:t>
      </w:r>
      <w:r w:rsidRPr="00F27368">
        <w:rPr>
          <w:rFonts w:asciiTheme="majorHAnsi" w:hAnsiTheme="majorHAnsi"/>
        </w:rPr>
        <w:t xml:space="preserve"> hodnotící uplynulé zúčtovací období v sídle Klienta, </w:t>
      </w:r>
      <w:r w:rsidRPr="00F27368">
        <w:rPr>
          <w:rFonts w:asciiTheme="majorHAnsi" w:hAnsiTheme="majorHAnsi"/>
        </w:rPr>
        <w:t>nedohodnou-li se v konkrétním případě smluvní strany jinak. Na programu roční porady bude vždy</w:t>
      </w:r>
      <w:r w:rsidRPr="00F27368" w:rsidR="005C741B">
        <w:rPr>
          <w:rFonts w:asciiTheme="majorHAnsi" w:hAnsiTheme="majorHAnsi"/>
        </w:rPr>
        <w:t xml:space="preserve"> nejméně:</w:t>
      </w:r>
      <w:bookmarkEnd w:id="82"/>
    </w:p>
    <w:p w:rsidRPr="00F27368" w:rsidR="0075799C" w:rsidP="00F30234" w:rsidRDefault="007623CD" w14:paraId="1EC01545" w14:textId="77777777">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rsidRPr="00F27368" w:rsidR="00184CCF" w:rsidP="00F30234" w:rsidRDefault="007623CD" w14:paraId="49FCBC2D" w14:textId="77777777">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rsidRPr="00F27368" w:rsidR="00184CCF" w:rsidP="00F30234" w:rsidRDefault="007623CD" w14:paraId="7FCBE874" w14:textId="77777777">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rsidRPr="00F27368" w:rsidR="00184CCF" w:rsidP="00F30234" w:rsidRDefault="007623CD" w14:paraId="4CA1AFBD" w14:textId="77777777">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rsidRPr="00F27368" w:rsidR="00184CCF" w:rsidP="00F30234" w:rsidRDefault="007623CD" w14:paraId="71DFBA67" w14:textId="77777777">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Pr="00F27368" w:rsidR="0092453C">
        <w:rPr>
          <w:rFonts w:asciiTheme="majorHAnsi" w:hAnsiTheme="majorHAnsi"/>
        </w:rPr>
        <w:t>dů za uplynulé zúčtovací období</w:t>
      </w:r>
      <w:r w:rsidRPr="00F27368" w:rsidR="00070015">
        <w:rPr>
          <w:rFonts w:asciiTheme="majorHAnsi" w:hAnsiTheme="majorHAnsi"/>
        </w:rPr>
        <w:t xml:space="preserve"> včetně jejího zdůvodnění</w:t>
      </w:r>
      <w:r w:rsidRPr="00F27368" w:rsidR="0092453C">
        <w:rPr>
          <w:rFonts w:asciiTheme="majorHAnsi" w:hAnsiTheme="majorHAnsi"/>
        </w:rPr>
        <w:t>;</w:t>
      </w:r>
    </w:p>
    <w:p w:rsidRPr="00F27368" w:rsidR="00184CCF" w:rsidP="00F30234" w:rsidRDefault="00DA5ADE" w14:paraId="2EFEEBF8" w14:textId="77777777">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Pr="00F27368" w:rsidR="0092453C">
        <w:rPr>
          <w:rFonts w:asciiTheme="majorHAnsi" w:hAnsiTheme="majorHAnsi"/>
        </w:rPr>
        <w:t>schválení průběžné zprávy.</w:t>
      </w:r>
    </w:p>
    <w:p w:rsidRPr="00F27368" w:rsidR="00705D03" w:rsidP="00A020E8" w:rsidRDefault="00F156E9" w14:paraId="53686B0D" w14:textId="7D7A9674">
      <w:pPr>
        <w:pStyle w:val="Nadpis2"/>
        <w:rPr>
          <w:rFonts w:asciiTheme="majorHAnsi" w:hAnsiTheme="majorHAnsi"/>
        </w:rPr>
      </w:pPr>
      <w:bookmarkStart w:name="_Ref331687093" w:id="83"/>
      <w:r w:rsidRPr="00F27368">
        <w:rPr>
          <w:rFonts w:asciiTheme="majorHAnsi" w:hAnsiTheme="majorHAnsi"/>
        </w:rPr>
        <w:t>Výsledkem roční porady je podpis protokolu</w:t>
      </w:r>
      <w:r w:rsidRPr="00F27368" w:rsidR="00A9354D">
        <w:rPr>
          <w:rFonts w:asciiTheme="majorHAnsi" w:hAnsiTheme="majorHAnsi"/>
        </w:rPr>
        <w:t xml:space="preserve"> za příslušné zúčtovací období</w:t>
      </w:r>
      <w:r w:rsidRPr="00F27368">
        <w:rPr>
          <w:rFonts w:asciiTheme="majorHAnsi" w:hAnsiTheme="majorHAnsi"/>
        </w:rPr>
        <w:t xml:space="preserve">, který připraví </w:t>
      </w:r>
      <w:r w:rsidRPr="00F27368" w:rsidR="007623CD">
        <w:rPr>
          <w:rFonts w:asciiTheme="majorHAnsi" w:hAnsiTheme="majorHAnsi"/>
        </w:rPr>
        <w:t xml:space="preserve">ESCO </w:t>
      </w:r>
      <w:r w:rsidRPr="00F27368">
        <w:rPr>
          <w:rFonts w:asciiTheme="majorHAnsi" w:hAnsiTheme="majorHAnsi"/>
        </w:rPr>
        <w:t>v souladu s </w:t>
      </w:r>
      <w:r w:rsidRPr="00F27368" w:rsidR="00D647F8">
        <w:rPr>
          <w:rFonts w:asciiTheme="majorHAnsi" w:hAnsiTheme="majorHAnsi"/>
        </w:rPr>
        <w:t xml:space="preserve">přílohou </w:t>
      </w:r>
      <w:r w:rsidRPr="00F27368" w:rsidR="00454D0A">
        <w:rPr>
          <w:rFonts w:asciiTheme="majorHAnsi" w:hAnsiTheme="majorHAnsi"/>
        </w:rPr>
        <w:t>č</w:t>
      </w:r>
      <w:r w:rsidRPr="00F27368" w:rsidR="00B24712">
        <w:rPr>
          <w:rFonts w:asciiTheme="majorHAnsi" w:hAnsiTheme="majorHAnsi"/>
        </w:rPr>
        <w:t xml:space="preserve">. 6 </w:t>
      </w:r>
      <w:r w:rsidRPr="00F27368" w:rsidR="007623CD">
        <w:rPr>
          <w:rFonts w:asciiTheme="majorHAnsi" w:hAnsiTheme="majorHAnsi"/>
        </w:rPr>
        <w:t xml:space="preserve">do </w:t>
      </w:r>
      <w:r w:rsidRPr="00F27368" w:rsidR="00A9354D">
        <w:rPr>
          <w:rFonts w:asciiTheme="majorHAnsi" w:hAnsiTheme="majorHAnsi"/>
        </w:rPr>
        <w:t>[</w:t>
      </w:r>
      <w:r w:rsidRPr="00F27368" w:rsidR="005B36A9">
        <w:rPr>
          <w:rFonts w:asciiTheme="majorHAnsi" w:hAnsiTheme="majorHAnsi"/>
        </w:rPr>
        <w:t>10</w:t>
      </w:r>
      <w:r w:rsidRPr="00F27368" w:rsidR="00A9354D">
        <w:rPr>
          <w:rFonts w:asciiTheme="majorHAnsi" w:hAnsiTheme="majorHAnsi"/>
        </w:rPr>
        <w:t>]</w:t>
      </w:r>
      <w:r w:rsidRPr="00F27368" w:rsidR="007623CD">
        <w:rPr>
          <w:rFonts w:asciiTheme="majorHAnsi" w:hAnsiTheme="majorHAnsi"/>
        </w:rPr>
        <w:t xml:space="preserve"> dnů od jejího konání.</w:t>
      </w:r>
      <w:r w:rsidRPr="00F27368" w:rsidR="000F7756">
        <w:rPr>
          <w:rFonts w:asciiTheme="majorHAnsi" w:hAnsiTheme="majorHAnsi"/>
        </w:rPr>
        <w:t xml:space="preserve"> Povinnou náležitostí</w:t>
      </w:r>
      <w:r w:rsidRPr="00F27368" w:rsidR="00CC32DE">
        <w:rPr>
          <w:rFonts w:asciiTheme="majorHAnsi" w:hAnsiTheme="majorHAnsi"/>
        </w:rPr>
        <w:t xml:space="preserve"> </w:t>
      </w:r>
      <w:r w:rsidRPr="00F27368">
        <w:rPr>
          <w:rFonts w:asciiTheme="majorHAnsi" w:hAnsiTheme="majorHAnsi"/>
        </w:rPr>
        <w:t>protokolu</w:t>
      </w:r>
      <w:r w:rsidRPr="00F27368" w:rsidR="00A9354D">
        <w:rPr>
          <w:rFonts w:asciiTheme="majorHAnsi" w:hAnsiTheme="majorHAnsi"/>
        </w:rPr>
        <w:t xml:space="preserve"> je</w:t>
      </w:r>
      <w:r w:rsidRPr="00F27368" w:rsidR="006A13CE">
        <w:rPr>
          <w:rFonts w:asciiTheme="majorHAnsi" w:hAnsiTheme="majorHAnsi"/>
        </w:rPr>
        <w:t xml:space="preserve"> </w:t>
      </w:r>
      <w:r w:rsidRPr="00F27368" w:rsidR="00070015">
        <w:rPr>
          <w:rFonts w:asciiTheme="majorHAnsi" w:hAnsiTheme="majorHAnsi"/>
        </w:rPr>
        <w:t xml:space="preserve">schválená </w:t>
      </w:r>
      <w:r w:rsidRPr="00F27368" w:rsidR="00F62C02">
        <w:rPr>
          <w:rFonts w:asciiTheme="majorHAnsi" w:hAnsiTheme="majorHAnsi"/>
        </w:rPr>
        <w:t xml:space="preserve">průběžná zpráva s </w:t>
      </w:r>
      <w:r w:rsidRPr="00F27368" w:rsidR="00A9354D">
        <w:rPr>
          <w:rFonts w:asciiTheme="majorHAnsi" w:hAnsiTheme="majorHAnsi"/>
        </w:rPr>
        <w:t>vyhodnocení</w:t>
      </w:r>
      <w:r w:rsidRPr="00F27368" w:rsidR="00F311F7">
        <w:rPr>
          <w:rFonts w:asciiTheme="majorHAnsi" w:hAnsiTheme="majorHAnsi"/>
        </w:rPr>
        <w:t>m</w:t>
      </w:r>
      <w:r w:rsidRPr="00F27368" w:rsidR="00A9354D">
        <w:rPr>
          <w:rFonts w:asciiTheme="majorHAnsi" w:hAnsiTheme="majorHAnsi"/>
        </w:rPr>
        <w:t xml:space="preserve"> dosažených úspor za příslušné zúčtovací období</w:t>
      </w:r>
      <w:r w:rsidRPr="00F27368" w:rsidR="006A13CE">
        <w:rPr>
          <w:rFonts w:asciiTheme="majorHAnsi" w:hAnsiTheme="majorHAnsi"/>
        </w:rPr>
        <w:t>, zahr</w:t>
      </w:r>
      <w:r w:rsidRPr="00F27368" w:rsidR="00A9354D">
        <w:rPr>
          <w:rFonts w:asciiTheme="majorHAnsi" w:hAnsiTheme="majorHAnsi"/>
        </w:rPr>
        <w:t>nující případně připomínky k ní</w:t>
      </w:r>
      <w:r w:rsidRPr="00F27368" w:rsidR="00AA1D84">
        <w:rPr>
          <w:rFonts w:asciiTheme="majorHAnsi" w:hAnsiTheme="majorHAnsi"/>
        </w:rPr>
        <w:t>.</w:t>
      </w:r>
      <w:r w:rsidRPr="00F27368" w:rsidR="005B36A9">
        <w:rPr>
          <w:rFonts w:asciiTheme="majorHAnsi" w:hAnsiTheme="majorHAnsi"/>
        </w:rPr>
        <w:t xml:space="preserve"> </w:t>
      </w:r>
      <w:r w:rsidRPr="00F27368" w:rsidR="00E97526">
        <w:rPr>
          <w:rFonts w:asciiTheme="majorHAnsi" w:hAnsiTheme="majorHAnsi"/>
        </w:rPr>
        <w:t xml:space="preserve">Nedílnou součástí </w:t>
      </w:r>
      <w:r w:rsidRPr="00F27368" w:rsidR="00A9354D">
        <w:rPr>
          <w:rFonts w:asciiTheme="majorHAnsi" w:hAnsiTheme="majorHAnsi"/>
        </w:rPr>
        <w:t>protokolu</w:t>
      </w:r>
      <w:r w:rsidRPr="00F27368" w:rsidR="005B36A9">
        <w:rPr>
          <w:rFonts w:asciiTheme="majorHAnsi" w:hAnsiTheme="majorHAnsi"/>
        </w:rPr>
        <w:t xml:space="preserve"> jsou </w:t>
      </w:r>
      <w:r w:rsidRPr="00F27368" w:rsidR="007623CD">
        <w:rPr>
          <w:rFonts w:asciiTheme="majorHAnsi" w:hAnsiTheme="majorHAnsi"/>
        </w:rPr>
        <w:t>veškeré podkladové materiály.</w:t>
      </w:r>
      <w:r w:rsidRPr="00F27368" w:rsidR="00A2523A">
        <w:rPr>
          <w:rFonts w:asciiTheme="majorHAnsi" w:hAnsiTheme="majorHAnsi"/>
        </w:rPr>
        <w:t xml:space="preserve"> </w:t>
      </w:r>
      <w:r w:rsidRPr="00F27368" w:rsidR="00705D03">
        <w:rPr>
          <w:rFonts w:asciiTheme="majorHAnsi" w:hAnsiTheme="majorHAnsi"/>
        </w:rPr>
        <w:t xml:space="preserve">ESCO se zavazuje provádět </w:t>
      </w:r>
      <w:r w:rsidRPr="00F27368" w:rsidR="00A2523A">
        <w:rPr>
          <w:rFonts w:asciiTheme="majorHAnsi" w:hAnsiTheme="majorHAnsi"/>
          <w:szCs w:val="22"/>
        </w:rPr>
        <w:t>m</w:t>
      </w:r>
      <w:r w:rsidRPr="00F27368" w:rsidR="00A2523A">
        <w:rPr>
          <w:rFonts w:cs="Arial,Bold" w:asciiTheme="majorHAnsi" w:hAnsiTheme="majorHAnsi"/>
          <w:szCs w:val="22"/>
        </w:rPr>
        <w:t>ěř</w:t>
      </w:r>
      <w:r w:rsidRPr="00F27368" w:rsidR="00A2523A">
        <w:rPr>
          <w:rFonts w:asciiTheme="majorHAnsi" w:hAnsiTheme="majorHAnsi"/>
          <w:szCs w:val="22"/>
        </w:rPr>
        <w:t>ení a verifikaci, vyhodnocování dosažených úspor</w:t>
      </w:r>
      <w:r w:rsidRPr="00F27368" w:rsidR="00705D03">
        <w:rPr>
          <w:rFonts w:asciiTheme="majorHAnsi" w:hAnsiTheme="majorHAnsi"/>
          <w:szCs w:val="22"/>
        </w:rPr>
        <w:t xml:space="preserve"> v souladu se standardem</w:t>
      </w:r>
      <w:r w:rsidRPr="00F27368" w:rsidR="005C4996">
        <w:rPr>
          <w:rFonts w:asciiTheme="majorHAnsi" w:hAnsiTheme="majorHAnsi"/>
          <w:szCs w:val="22"/>
        </w:rPr>
        <w:t xml:space="preserve"> </w:t>
      </w:r>
      <w:r w:rsidRPr="00F27368" w:rsidR="005C4996">
        <w:rPr>
          <w:rFonts w:asciiTheme="majorHAnsi" w:hAnsiTheme="majorHAnsi"/>
        </w:rPr>
        <w:t>IPMVP</w:t>
      </w:r>
      <w:r w:rsidRPr="00F27368" w:rsidR="0023376C">
        <w:rPr>
          <w:rFonts w:asciiTheme="majorHAnsi" w:hAnsiTheme="majorHAnsi"/>
          <w:szCs w:val="22"/>
        </w:rPr>
        <w:t xml:space="preserve">. </w:t>
      </w:r>
      <w:r w:rsidRPr="00F27368" w:rsidR="00A9354D">
        <w:rPr>
          <w:rFonts w:asciiTheme="majorHAnsi" w:hAnsiTheme="majorHAnsi"/>
        </w:rPr>
        <w:t xml:space="preserve">Protokol </w:t>
      </w:r>
      <w:r w:rsidRPr="00F27368" w:rsidR="007623CD">
        <w:rPr>
          <w:rFonts w:asciiTheme="majorHAnsi" w:hAnsiTheme="majorHAnsi"/>
        </w:rPr>
        <w:t>podepisují obě smluvní strany, příp. na základě žádosti některé ze smluvních stran i další přítomné osoby.</w:t>
      </w:r>
      <w:bookmarkEnd w:id="83"/>
    </w:p>
    <w:p w:rsidRPr="00F27368" w:rsidR="00F81353" w:rsidP="00724284" w:rsidRDefault="00F81353" w14:paraId="67DFC4E3" w14:textId="77777777">
      <w:pPr>
        <w:pStyle w:val="Nadpis1"/>
        <w:spacing w:before="360"/>
        <w:rPr>
          <w:rFonts w:asciiTheme="majorHAnsi" w:hAnsiTheme="majorHAnsi"/>
        </w:rPr>
      </w:pPr>
      <w:r w:rsidRPr="00F27368">
        <w:rPr>
          <w:rFonts w:asciiTheme="majorHAnsi" w:hAnsiTheme="majorHAnsi"/>
        </w:rPr>
        <w:br/>
      </w:r>
      <w:bookmarkStart w:name="_Ref152309206" w:id="84"/>
      <w:bookmarkStart w:name="_Toc326522976" w:id="85"/>
      <w:r w:rsidRPr="00F27368">
        <w:rPr>
          <w:rFonts w:asciiTheme="majorHAnsi" w:hAnsiTheme="majorHAnsi"/>
        </w:rPr>
        <w:t>Závěrečná zpráva</w:t>
      </w:r>
      <w:bookmarkEnd w:id="84"/>
      <w:bookmarkEnd w:id="85"/>
    </w:p>
    <w:p w:rsidRPr="00F27368" w:rsidR="00F81353" w:rsidP="00957080" w:rsidRDefault="00F81353" w14:paraId="0E911947" w14:textId="77777777">
      <w:pPr>
        <w:pStyle w:val="Nadpis2"/>
        <w:rPr>
          <w:rFonts w:asciiTheme="majorHAnsi" w:hAnsiTheme="majorHAnsi"/>
        </w:rPr>
      </w:pPr>
      <w:bookmarkStart w:name="_Ref152602683" w:id="86"/>
      <w:bookmarkStart w:name="_Ref152603095" w:id="87"/>
      <w:r w:rsidRPr="00F27368">
        <w:rPr>
          <w:rFonts w:asciiTheme="majorHAnsi" w:hAnsiTheme="majorHAnsi"/>
        </w:rPr>
        <w:t xml:space="preserve">ESCO se zavazuje </w:t>
      </w:r>
      <w:r w:rsidRPr="00F27368" w:rsidR="00D0603C">
        <w:rPr>
          <w:rFonts w:asciiTheme="majorHAnsi" w:hAnsiTheme="majorHAnsi"/>
        </w:rPr>
        <w:t>[60]</w:t>
      </w:r>
      <w:r w:rsidRPr="00F27368" w:rsidR="00461C1A">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86"/>
    </w:p>
    <w:p w:rsidRPr="00F27368" w:rsidR="00613873" w:rsidP="00957080" w:rsidRDefault="00F81353" w14:paraId="6F835FFA" w14:textId="77777777">
      <w:pPr>
        <w:pStyle w:val="Nadpis2"/>
        <w:rPr>
          <w:rFonts w:asciiTheme="majorHAnsi" w:hAnsiTheme="majorHAnsi"/>
        </w:rPr>
      </w:pPr>
      <w:r w:rsidRPr="00F27368">
        <w:rPr>
          <w:rFonts w:asciiTheme="majorHAnsi" w:hAnsiTheme="majorHAnsi"/>
        </w:rPr>
        <w:t xml:space="preserve">Ve lhůtě </w:t>
      </w:r>
      <w:r w:rsidRPr="00F27368" w:rsidR="00D647F8">
        <w:rPr>
          <w:rFonts w:asciiTheme="majorHAnsi" w:hAnsiTheme="majorHAnsi"/>
        </w:rPr>
        <w:t>[</w:t>
      </w:r>
      <w:r w:rsidRPr="00F27368" w:rsidR="00911EA0">
        <w:rPr>
          <w:rFonts w:asciiTheme="majorHAnsi" w:hAnsiTheme="majorHAnsi"/>
        </w:rPr>
        <w:t>30</w:t>
      </w:r>
      <w:r w:rsidRPr="00F27368" w:rsidR="00D647F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Pr="00F27368" w:rsidR="004A776E">
        <w:rPr>
          <w:rFonts w:asciiTheme="majorHAnsi" w:hAnsiTheme="majorHAnsi"/>
        </w:rPr>
        <w:t xml:space="preserve"> (dále jen „</w:t>
      </w:r>
      <w:r w:rsidRPr="00F27368" w:rsidR="004A776E">
        <w:rPr>
          <w:rFonts w:asciiTheme="majorHAnsi" w:hAnsiTheme="majorHAnsi"/>
          <w:b/>
        </w:rPr>
        <w:t>závěrečná zpráva</w:t>
      </w:r>
      <w:r w:rsidRPr="00F27368" w:rsidR="004A776E">
        <w:rPr>
          <w:rFonts w:asciiTheme="majorHAnsi" w:hAnsiTheme="majorHAnsi"/>
        </w:rPr>
        <w:t>“)</w:t>
      </w:r>
      <w:r w:rsidRPr="00F27368">
        <w:rPr>
          <w:rFonts w:asciiTheme="majorHAnsi" w:hAnsiTheme="majorHAnsi"/>
        </w:rPr>
        <w:t>, jež musí minimálně obsahovat:</w:t>
      </w:r>
      <w:bookmarkStart w:name="_Ref153729098" w:id="88"/>
      <w:bookmarkEnd w:id="87"/>
    </w:p>
    <w:p w:rsidRPr="00F27368" w:rsidR="00184CCF" w:rsidP="00F30234" w:rsidRDefault="00F81353" w14:paraId="1E05F9F3" w14:textId="78408FEA">
      <w:pPr>
        <w:pStyle w:val="Nadpis5"/>
        <w:numPr>
          <w:ilvl w:val="0"/>
          <w:numId w:val="34"/>
        </w:numPr>
        <w:ind w:left="993" w:hanging="567"/>
        <w:rPr>
          <w:rFonts w:asciiTheme="majorHAnsi" w:hAnsiTheme="majorHAnsi"/>
        </w:rPr>
      </w:pPr>
      <w:bookmarkStart w:name="_Ref153729096" w:id="89"/>
      <w:r w:rsidRPr="00F27368">
        <w:rPr>
          <w:rFonts w:asciiTheme="majorHAnsi" w:hAnsiTheme="majorHAnsi"/>
        </w:rPr>
        <w:t xml:space="preserve">výsledky ověření podle </w:t>
      </w:r>
      <w:r w:rsidRPr="00F27368" w:rsidR="00B40838">
        <w:rPr>
          <w:rFonts w:asciiTheme="majorHAnsi" w:hAnsiTheme="majorHAnsi"/>
        </w:rPr>
        <w:fldChar w:fldCharType="begin"/>
      </w:r>
      <w:r w:rsidRPr="00F27368" w:rsidR="00B40838">
        <w:rPr>
          <w:rFonts w:asciiTheme="majorHAnsi" w:hAnsiTheme="majorHAnsi"/>
        </w:rPr>
        <w:instrText xml:space="preserve"> REF _Ref152602683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16.1</w:t>
      </w:r>
      <w:r w:rsidRPr="00F27368" w:rsidR="00B40838">
        <w:rPr>
          <w:rFonts w:asciiTheme="majorHAnsi" w:hAnsiTheme="majorHAnsi"/>
        </w:rPr>
        <w:fldChar w:fldCharType="end"/>
      </w:r>
      <w:r w:rsidRPr="00F27368">
        <w:rPr>
          <w:rFonts w:asciiTheme="majorHAnsi" w:hAnsiTheme="majorHAnsi"/>
        </w:rPr>
        <w:t>;</w:t>
      </w:r>
      <w:bookmarkEnd w:id="89"/>
    </w:p>
    <w:p w:rsidRPr="00F27368" w:rsidR="00184CCF" w:rsidP="00F30234" w:rsidRDefault="00613873" w14:paraId="6652AA21" w14:textId="77777777">
      <w:pPr>
        <w:pStyle w:val="Nadpis5"/>
        <w:numPr>
          <w:ilvl w:val="0"/>
          <w:numId w:val="34"/>
        </w:numPr>
        <w:ind w:left="964" w:hanging="538"/>
        <w:rPr>
          <w:rFonts w:asciiTheme="majorHAnsi" w:hAnsiTheme="majorHAnsi"/>
        </w:rPr>
      </w:pPr>
      <w:bookmarkStart w:name="_Ref230681810" w:id="90"/>
      <w:r w:rsidRPr="00F27368">
        <w:rPr>
          <w:rFonts w:asciiTheme="majorHAnsi" w:hAnsiTheme="majorHAnsi"/>
        </w:rPr>
        <w:t>doporučení ohledně provozování energetického systému po skončení doby poskytování garance;</w:t>
      </w:r>
      <w:bookmarkEnd w:id="90"/>
    </w:p>
    <w:bookmarkEnd w:id="88"/>
    <w:p w:rsidRPr="00F27368" w:rsidR="00184CCF" w:rsidP="00F30234" w:rsidRDefault="00461C1A" w14:paraId="0C559F70" w14:textId="77777777">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rsidRPr="00F27368" w:rsidR="00184CCF" w:rsidP="00F30234" w:rsidRDefault="00F81353" w14:paraId="4BD2514C" w14:textId="77777777">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rsidRPr="00F27368" w:rsidR="00184CCF" w:rsidP="00F30234" w:rsidRDefault="00613873" w14:paraId="5E85A0A2" w14:textId="440CB548">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rsidRPr="00F27368" w:rsidR="00184CCF" w:rsidP="00F30234" w:rsidRDefault="00F81353" w14:paraId="47704064" w14:textId="77777777">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Pr="00F27368" w:rsidR="00291420">
        <w:rPr>
          <w:rFonts w:asciiTheme="majorHAnsi" w:hAnsiTheme="majorHAnsi"/>
        </w:rPr>
        <w:t>e</w:t>
      </w:r>
      <w:r w:rsidRPr="00F27368" w:rsidR="008602A2">
        <w:rPr>
          <w:rFonts w:asciiTheme="majorHAnsi" w:hAnsiTheme="majorHAnsi"/>
        </w:rPr>
        <w:t>;</w:t>
      </w:r>
    </w:p>
    <w:p w:rsidRPr="00F27368" w:rsidR="00184CCF" w:rsidP="00F30234" w:rsidRDefault="00291420" w14:paraId="3863187E" w14:textId="77777777">
      <w:pPr>
        <w:pStyle w:val="Nadpis5"/>
        <w:numPr>
          <w:ilvl w:val="0"/>
          <w:numId w:val="34"/>
        </w:numPr>
        <w:ind w:left="964" w:hanging="538"/>
        <w:rPr>
          <w:rFonts w:asciiTheme="majorHAnsi" w:hAnsiTheme="majorHAnsi"/>
        </w:rPr>
      </w:pPr>
      <w:r w:rsidRPr="00F27368">
        <w:rPr>
          <w:rFonts w:asciiTheme="majorHAnsi" w:hAnsiTheme="majorHAnsi"/>
        </w:rPr>
        <w:t>údaj o tom, z</w:t>
      </w:r>
      <w:r w:rsidRPr="00F27368" w:rsidR="00AC731C">
        <w:rPr>
          <w:rFonts w:asciiTheme="majorHAnsi" w:hAnsiTheme="majorHAnsi"/>
        </w:rPr>
        <w:t>da byla splněna celková garance.</w:t>
      </w:r>
    </w:p>
    <w:p w:rsidRPr="00F27368" w:rsidR="00F81353" w:rsidP="00724284" w:rsidRDefault="00F81353" w14:paraId="4CAF5D49" w14:textId="77777777">
      <w:pPr>
        <w:pStyle w:val="Nzev"/>
        <w:keepNext/>
        <w:pageBreakBefore/>
        <w:spacing w:before="360"/>
        <w:rPr>
          <w:rStyle w:val="StylNzevTunPodtrenChar"/>
          <w:rFonts w:asciiTheme="majorHAnsi" w:hAnsiTheme="majorHAnsi"/>
          <w:b w:val="0"/>
        </w:rPr>
      </w:pPr>
      <w:bookmarkStart w:name="_Toc326522977" w:id="91"/>
      <w:r w:rsidRPr="00F27368">
        <w:rPr>
          <w:rFonts w:asciiTheme="majorHAnsi" w:hAnsiTheme="majorHAnsi"/>
        </w:rPr>
        <w:t xml:space="preserve">Část pátá: </w:t>
      </w:r>
      <w:r w:rsidRPr="00FE4169">
        <w:rPr>
          <w:rStyle w:val="StylNzevTunPodtrenChar"/>
          <w:rFonts w:asciiTheme="majorHAnsi" w:hAnsiTheme="majorHAnsi"/>
          <w:b w:val="0"/>
          <w:u w:val="none"/>
        </w:rPr>
        <w:t>Společná ustanovení</w:t>
      </w:r>
      <w:bookmarkEnd w:id="91"/>
    </w:p>
    <w:p w:rsidRPr="00F27368" w:rsidR="00F81353" w:rsidRDefault="00F81353" w14:paraId="7E9A863E" w14:textId="77777777">
      <w:pPr>
        <w:pStyle w:val="Nzev"/>
        <w:keepNext/>
        <w:rPr>
          <w:rFonts w:asciiTheme="majorHAnsi" w:hAnsiTheme="majorHAnsi"/>
          <w:sz w:val="28"/>
          <w:szCs w:val="28"/>
        </w:rPr>
      </w:pPr>
      <w:bookmarkStart w:name="_Toc326522978" w:id="92"/>
      <w:r w:rsidRPr="00F27368">
        <w:rPr>
          <w:rFonts w:asciiTheme="majorHAnsi" w:hAnsiTheme="majorHAnsi"/>
          <w:sz w:val="28"/>
          <w:szCs w:val="28"/>
        </w:rPr>
        <w:t>Oddíl I: Cena a platební podmínky</w:t>
      </w:r>
      <w:bookmarkEnd w:id="92"/>
    </w:p>
    <w:p w:rsidRPr="00F27368" w:rsidR="00F81353" w:rsidP="00724284" w:rsidRDefault="00F81353" w14:paraId="091CF8BB" w14:textId="77777777">
      <w:pPr>
        <w:pStyle w:val="Nadpis1"/>
        <w:spacing w:before="480"/>
        <w:rPr>
          <w:rFonts w:asciiTheme="majorHAnsi" w:hAnsiTheme="majorHAnsi"/>
        </w:rPr>
      </w:pPr>
      <w:r w:rsidRPr="00F27368">
        <w:rPr>
          <w:rFonts w:asciiTheme="majorHAnsi" w:hAnsiTheme="majorHAnsi"/>
          <w:b w:val="0"/>
        </w:rPr>
        <w:br/>
      </w:r>
      <w:bookmarkStart w:name="_Ref75165804" w:id="93"/>
      <w:bookmarkStart w:name="_Toc326522979" w:id="94"/>
      <w:bookmarkStart w:name="_Ref115428489" w:id="95"/>
      <w:bookmarkStart w:name="_Ref115431275" w:id="96"/>
      <w:r w:rsidRPr="00F27368">
        <w:rPr>
          <w:rFonts w:asciiTheme="majorHAnsi" w:hAnsiTheme="majorHAnsi"/>
        </w:rPr>
        <w:t>Cena</w:t>
      </w:r>
      <w:bookmarkEnd w:id="93"/>
      <w:r w:rsidRPr="00F27368">
        <w:rPr>
          <w:rFonts w:asciiTheme="majorHAnsi" w:hAnsiTheme="majorHAnsi"/>
        </w:rPr>
        <w:t xml:space="preserve"> za provedení opatření</w:t>
      </w:r>
      <w:bookmarkEnd w:id="94"/>
      <w:bookmarkEnd w:id="95"/>
      <w:bookmarkEnd w:id="96"/>
    </w:p>
    <w:p w:rsidRPr="00F27368" w:rsidR="00F81353" w:rsidP="00957080" w:rsidRDefault="00106A72" w14:paraId="377EC951" w14:textId="701257BB">
      <w:pPr>
        <w:pStyle w:val="Nadpis2"/>
        <w:rPr>
          <w:rFonts w:asciiTheme="majorHAnsi" w:hAnsiTheme="majorHAnsi"/>
        </w:rPr>
      </w:pPr>
      <w:bookmarkStart w:name="_Ref75425508" w:id="97"/>
      <w:r w:rsidRPr="00F27368">
        <w:rPr>
          <w:rFonts w:asciiTheme="majorHAnsi" w:hAnsiTheme="majorHAnsi"/>
        </w:rPr>
        <w:t xml:space="preserve">Smluvní strany se dohodly, že cena za provedení základních opatření činí </w:t>
      </w:r>
      <w:r w:rsidRPr="00980563" w:rsidR="00980563">
        <w:rPr>
          <w:rFonts w:asciiTheme="majorHAnsi" w:hAnsiTheme="majorHAnsi"/>
          <w:highlight w:val="yellow"/>
        </w:rPr>
        <w:t>[</w:t>
      </w:r>
      <w:r w:rsidRPr="00980563" w:rsidR="00980563">
        <w:rPr>
          <w:highlight w:val="yellow"/>
        </w:rPr>
        <w:t>●</w:t>
      </w:r>
      <w:proofErr w:type="gramStart"/>
      <w:r w:rsidRPr="00980563" w:rsidR="00980563">
        <w:rPr>
          <w:rFonts w:asciiTheme="majorHAnsi" w:hAnsiTheme="majorHAnsi"/>
          <w:highlight w:val="yellow"/>
        </w:rPr>
        <w:t>]</w:t>
      </w:r>
      <w:r w:rsidRPr="00980563" w:rsidR="00980563">
        <w:rPr>
          <w:rFonts w:asciiTheme="majorHAnsi" w:hAnsiTheme="majorHAnsi"/>
        </w:rPr>
        <w:t>,-</w:t>
      </w:r>
      <w:proofErr w:type="gramEnd"/>
      <w:r w:rsidRPr="00980563" w:rsidR="00236876">
        <w:rPr>
          <w:rFonts w:asciiTheme="majorHAnsi" w:hAnsiTheme="majorHAnsi"/>
        </w:rPr>
        <w:t> </w:t>
      </w:r>
      <w:r w:rsidRPr="00980563">
        <w:rPr>
          <w:rFonts w:asciiTheme="majorHAnsi" w:hAnsiTheme="majorHAnsi"/>
        </w:rPr>
        <w:t xml:space="preserve">Kč (slovy </w:t>
      </w:r>
      <w:r w:rsidRPr="00980563" w:rsidR="00980563">
        <w:rPr>
          <w:rFonts w:asciiTheme="majorHAnsi" w:hAnsiTheme="majorHAnsi"/>
          <w:highlight w:val="yellow"/>
        </w:rPr>
        <w:t>[</w:t>
      </w:r>
      <w:r w:rsidRPr="00980563" w:rsidR="00980563">
        <w:rPr>
          <w:highlight w:val="yellow"/>
        </w:rPr>
        <w:t>●</w:t>
      </w:r>
      <w:r w:rsidRPr="00980563" w:rsid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bookmarkEnd w:id="97"/>
      <w:r w:rsidRPr="00C36EC8" w:rsidR="00C36EC8">
        <w:t xml:space="preserve"> </w:t>
      </w:r>
      <w:r w:rsidRPr="00C36EC8" w:rsid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Pr="00C36EC8" w:rsidR="00C36EC8">
        <w:rPr>
          <w:rFonts w:asciiTheme="majorHAnsi" w:hAnsiTheme="majorHAnsi"/>
        </w:rPr>
        <w:t xml:space="preserve"> v souladu se zákonem o DPH</w:t>
      </w:r>
      <w:r w:rsidR="00C36EC8">
        <w:rPr>
          <w:rFonts w:asciiTheme="majorHAnsi" w:hAnsiTheme="majorHAnsi"/>
        </w:rPr>
        <w:t>.</w:t>
      </w:r>
    </w:p>
    <w:p w:rsidRPr="00F27368" w:rsidR="00F81353" w:rsidP="00957080" w:rsidRDefault="00F81353" w14:paraId="15FE08C9" w14:textId="77777777">
      <w:pPr>
        <w:pStyle w:val="Nadpis2"/>
        <w:rPr>
          <w:rFonts w:asciiTheme="majorHAnsi" w:hAnsiTheme="majorHAnsi"/>
        </w:rPr>
      </w:pPr>
      <w:r w:rsidRPr="00F27368">
        <w:rPr>
          <w:rFonts w:asciiTheme="majorHAnsi" w:hAnsiTheme="majorHAnsi"/>
        </w:rPr>
        <w:t>Cena za provedení základních opatření je uvedena v příloze č.</w:t>
      </w:r>
      <w:r w:rsidRPr="00F27368" w:rsidR="005237CA">
        <w:rPr>
          <w:rFonts w:asciiTheme="majorHAnsi" w:hAnsiTheme="majorHAnsi"/>
        </w:rPr>
        <w:t> </w:t>
      </w:r>
      <w:r w:rsidRPr="00F27368" w:rsidR="00B24712">
        <w:rPr>
          <w:rFonts w:asciiTheme="majorHAnsi" w:hAnsiTheme="majorHAnsi"/>
        </w:rPr>
        <w:t>3</w:t>
      </w:r>
      <w:r w:rsidRPr="00F27368" w:rsidR="00481369">
        <w:rPr>
          <w:rFonts w:asciiTheme="majorHAnsi" w:hAnsiTheme="majorHAnsi"/>
        </w:rPr>
        <w:t xml:space="preserve">. Jedná se o cenu konečnou. Cena </w:t>
      </w:r>
      <w:r w:rsidRPr="00F27368">
        <w:rPr>
          <w:rFonts w:asciiTheme="majorHAnsi" w:hAnsiTheme="majorHAnsi"/>
        </w:rPr>
        <w:t xml:space="preserve">za provedení základních opatření </w:t>
      </w:r>
      <w:r w:rsidRPr="00F27368" w:rsidR="00481369">
        <w:rPr>
          <w:rFonts w:asciiTheme="majorHAnsi" w:hAnsiTheme="majorHAnsi"/>
        </w:rPr>
        <w:t xml:space="preserve">je uvedena </w:t>
      </w:r>
      <w:r w:rsidRPr="00F27368">
        <w:rPr>
          <w:rFonts w:asciiTheme="majorHAnsi" w:hAnsiTheme="majorHAnsi"/>
        </w:rPr>
        <w:t>v členění po jednotlivých objektech</w:t>
      </w:r>
      <w:r w:rsidRPr="00F27368" w:rsidR="005237CA">
        <w:rPr>
          <w:rFonts w:asciiTheme="majorHAnsi" w:hAnsiTheme="majorHAnsi"/>
        </w:rPr>
        <w:t xml:space="preserve"> a </w:t>
      </w:r>
      <w:r w:rsidRPr="00F27368" w:rsidR="00AE330C">
        <w:rPr>
          <w:rFonts w:asciiTheme="majorHAnsi" w:hAnsiTheme="majorHAnsi"/>
        </w:rPr>
        <w:t>opatřeních</w:t>
      </w:r>
      <w:r w:rsidRPr="00F27368">
        <w:rPr>
          <w:rFonts w:asciiTheme="majorHAnsi" w:hAnsiTheme="majorHAnsi"/>
        </w:rPr>
        <w:t xml:space="preserve">. </w:t>
      </w:r>
    </w:p>
    <w:p w:rsidRPr="00F27368" w:rsidR="00F81353" w:rsidP="00957080" w:rsidRDefault="00F81353" w14:paraId="4DA3D120" w14:textId="77777777">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rsidR="00966302" w:rsidP="00957080" w:rsidRDefault="00966302" w14:paraId="209A84C1" w14:textId="351505AE">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CE06AF">
        <w:rPr>
          <w:rFonts w:asciiTheme="majorHAnsi" w:hAnsiTheme="majorHAnsi"/>
        </w:rPr>
        <w:t>akce</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Pr="00F27368" w:rsidR="00B24712">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Pr="00F27368" w:rsidR="00650AE6">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Pr="00F27368" w:rsidR="00D67ADB">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6794D">
        <w:rPr>
          <w:rFonts w:asciiTheme="majorHAnsi" w:hAnsiTheme="majorHAnsi"/>
        </w:rPr>
        <w:t xml:space="preserve">navíc prací, které jsou nezbytné pro samotnou realizaci </w:t>
      </w:r>
      <w:r w:rsidR="00CE06AF">
        <w:rPr>
          <w:rFonts w:asciiTheme="majorHAnsi" w:hAnsiTheme="majorHAnsi"/>
        </w:rPr>
        <w:t>akce</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956FE8">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956FE8">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Pr="00F27368" w:rsidR="00E8747C">
        <w:rPr>
          <w:rFonts w:asciiTheme="majorHAnsi" w:hAnsiTheme="majorHAnsi"/>
        </w:rPr>
        <w:t>ů</w:t>
      </w:r>
      <w:r w:rsidR="00E8747C">
        <w:rPr>
          <w:rFonts w:asciiTheme="majorHAnsi" w:hAnsiTheme="majorHAnsi"/>
        </w:rPr>
        <w:t>.</w:t>
      </w:r>
    </w:p>
    <w:p w:rsidR="00FE0DEE" w:rsidP="00E834F1" w:rsidRDefault="00B343CF" w14:paraId="5FECF322" w14:textId="292BD195">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Pr="00B343CF" w:rsidR="008C3813">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Pr="00B343CF" w:rsidR="0067789B">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rsidRPr="00F27368" w:rsidR="003B685B" w:rsidP="00724284" w:rsidRDefault="003B685B" w14:paraId="2C26BAD2" w14:textId="77777777">
      <w:pPr>
        <w:pStyle w:val="Nadpis1"/>
        <w:spacing w:before="480"/>
        <w:rPr>
          <w:rFonts w:asciiTheme="majorHAnsi" w:hAnsiTheme="majorHAnsi"/>
        </w:rPr>
      </w:pPr>
      <w:r w:rsidRPr="00F27368">
        <w:rPr>
          <w:rFonts w:asciiTheme="majorHAnsi" w:hAnsiTheme="majorHAnsi"/>
        </w:rPr>
        <w:br/>
      </w:r>
      <w:bookmarkStart w:name="_Toc450596924" w:id="98"/>
      <w:bookmarkStart w:name="_Ref115431277" w:id="99"/>
      <w:r w:rsidRPr="00F27368">
        <w:rPr>
          <w:rFonts w:asciiTheme="majorHAnsi" w:hAnsiTheme="majorHAnsi"/>
        </w:rPr>
        <w:t>Finanční náklady</w:t>
      </w:r>
      <w:bookmarkEnd w:id="98"/>
      <w:bookmarkEnd w:id="99"/>
    </w:p>
    <w:p w:rsidRPr="00F27368" w:rsidR="003B685B" w:rsidP="00586DB0" w:rsidRDefault="00385589" w14:paraId="64D9CE52" w14:textId="27065AE0">
      <w:pPr>
        <w:pStyle w:val="Nadpis2"/>
        <w:numPr>
          <w:ilvl w:val="0"/>
          <w:numId w:val="0"/>
        </w:numPr>
        <w:ind w:left="397"/>
        <w:rPr>
          <w:rFonts w:asciiTheme="majorHAnsi" w:hAnsiTheme="majorHAnsi"/>
        </w:rPr>
      </w:pPr>
      <w:r>
        <w:rPr>
          <w:rFonts w:asciiTheme="majorHAnsi" w:hAnsiTheme="majorHAnsi"/>
        </w:rPr>
        <w:t>Neuplatní se.</w:t>
      </w:r>
    </w:p>
    <w:p w:rsidRPr="00F27368" w:rsidR="00F81353" w:rsidP="00724284" w:rsidRDefault="00F81353" w14:paraId="61E9A999" w14:textId="77777777">
      <w:pPr>
        <w:pStyle w:val="Nadpis1"/>
        <w:spacing w:before="480"/>
        <w:rPr>
          <w:rFonts w:asciiTheme="majorHAnsi" w:hAnsiTheme="majorHAnsi"/>
        </w:rPr>
      </w:pPr>
      <w:r w:rsidRPr="00F27368">
        <w:rPr>
          <w:rFonts w:asciiTheme="majorHAnsi" w:hAnsiTheme="majorHAnsi"/>
          <w:b w:val="0"/>
        </w:rPr>
        <w:br/>
      </w:r>
      <w:bookmarkStart w:name="_Toc326522981" w:id="100"/>
      <w:r w:rsidRPr="00F27368">
        <w:rPr>
          <w:rFonts w:asciiTheme="majorHAnsi" w:hAnsiTheme="majorHAnsi"/>
        </w:rPr>
        <w:t>Cena energetického managementu</w:t>
      </w:r>
      <w:bookmarkEnd w:id="100"/>
      <w:r w:rsidRPr="00F27368" w:rsidR="00E41B31">
        <w:rPr>
          <w:rFonts w:asciiTheme="majorHAnsi" w:hAnsiTheme="majorHAnsi"/>
        </w:rPr>
        <w:t xml:space="preserve"> a souvisejících </w:t>
      </w:r>
      <w:r w:rsidRPr="00F27368" w:rsidR="00BF446F">
        <w:rPr>
          <w:rFonts w:asciiTheme="majorHAnsi" w:hAnsiTheme="majorHAnsi"/>
        </w:rPr>
        <w:t>služeb</w:t>
      </w:r>
    </w:p>
    <w:p w:rsidRPr="00611CDF" w:rsidR="008E318F" w:rsidP="00586DB0" w:rsidRDefault="006A1569" w14:paraId="6F85235D" w14:textId="4B1EDF8D">
      <w:pPr>
        <w:pStyle w:val="Nadpis2"/>
        <w:rPr>
          <w:rFonts w:asciiTheme="majorHAnsi" w:hAnsiTheme="majorHAnsi"/>
        </w:rPr>
      </w:pPr>
      <w:bookmarkStart w:name="_Ref115430142" w:id="101"/>
      <w:r w:rsidRPr="00F27368">
        <w:rPr>
          <w:rFonts w:asciiTheme="majorHAnsi" w:hAnsiTheme="majorHAnsi"/>
        </w:rPr>
        <w:t xml:space="preserve">Smluvní strany se dohodly, </w:t>
      </w:r>
      <w:r w:rsidRPr="008E318F">
        <w:rPr>
          <w:rFonts w:asciiTheme="majorHAnsi" w:hAnsiTheme="majorHAnsi"/>
        </w:rPr>
        <w:t xml:space="preserve">že cena za </w:t>
      </w:r>
      <w:r w:rsidRPr="008E318F" w:rsidR="005237CA">
        <w:rPr>
          <w:rFonts w:asciiTheme="majorHAnsi" w:hAnsiTheme="majorHAnsi"/>
        </w:rPr>
        <w:t>[</w:t>
      </w:r>
      <w:r w:rsidRPr="008E318F">
        <w:rPr>
          <w:rFonts w:asciiTheme="majorHAnsi" w:hAnsiTheme="majorHAnsi"/>
        </w:rPr>
        <w:t>roční</w:t>
      </w:r>
      <w:r w:rsidRPr="008E318F" w:rsidR="005237CA">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Pr="008E318F" w:rsidR="00473F32">
        <w:rPr>
          <w:rFonts w:asciiTheme="majorHAnsi" w:hAnsiTheme="majorHAnsi"/>
          <w:highlight w:val="yellow"/>
        </w:rPr>
        <w:t>[●]</w:t>
      </w:r>
      <w:r w:rsidRPr="008E318F" w:rsidR="00B15418">
        <w:rPr>
          <w:rFonts w:cs="Tahoma" w:asciiTheme="majorHAnsi" w:hAnsiTheme="majorHAnsi"/>
          <w:szCs w:val="22"/>
        </w:rPr>
        <w:t xml:space="preserve"> </w:t>
      </w:r>
      <w:r w:rsidRPr="008E318F">
        <w:rPr>
          <w:rFonts w:asciiTheme="majorHAnsi" w:hAnsiTheme="majorHAnsi"/>
        </w:rPr>
        <w:t xml:space="preserve">Kč (slovy </w:t>
      </w:r>
      <w:r w:rsidRPr="008E318F" w:rsidR="00473F32">
        <w:rPr>
          <w:rFonts w:asciiTheme="majorHAnsi" w:hAnsiTheme="majorHAnsi"/>
          <w:highlight w:val="yellow"/>
        </w:rPr>
        <w:t>[●]</w:t>
      </w:r>
      <w:r w:rsidRPr="008E318F" w:rsidR="00473F32">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Pr="008E318F" w:rsidR="008E318F">
        <w:rPr>
          <w:rFonts w:asciiTheme="majorHAnsi" w:hAnsiTheme="majorHAnsi"/>
        </w:rPr>
        <w:t xml:space="preserve"> DPH je k ceně účtována vždy v souladu se zákonem o DPH.</w:t>
      </w:r>
      <w:bookmarkEnd w:id="101"/>
    </w:p>
    <w:p w:rsidRPr="00F27368" w:rsidR="00F81353" w:rsidRDefault="00F81353" w14:paraId="44CC0443" w14:textId="77777777">
      <w:pPr>
        <w:pStyle w:val="Nadpis1"/>
        <w:rPr>
          <w:rFonts w:asciiTheme="majorHAnsi" w:hAnsiTheme="majorHAnsi"/>
        </w:rPr>
      </w:pPr>
      <w:r w:rsidRPr="00F27368">
        <w:rPr>
          <w:rFonts w:asciiTheme="majorHAnsi" w:hAnsiTheme="majorHAnsi"/>
        </w:rPr>
        <w:br/>
      </w:r>
      <w:bookmarkStart w:name="_Ref207460075" w:id="102"/>
      <w:bookmarkStart w:name="_Ref207462748" w:id="103"/>
      <w:bookmarkStart w:name="_Ref207462792" w:id="104"/>
      <w:bookmarkStart w:name="_Toc326522982" w:id="105"/>
      <w:bookmarkStart w:name="_Ref452526878" w:id="106"/>
      <w:r w:rsidRPr="00F27368">
        <w:rPr>
          <w:rFonts w:asciiTheme="majorHAnsi" w:hAnsiTheme="majorHAnsi"/>
        </w:rPr>
        <w:t>Sankce za nedosažení garantované úspory</w:t>
      </w:r>
      <w:bookmarkEnd w:id="102"/>
      <w:bookmarkEnd w:id="103"/>
      <w:bookmarkEnd w:id="104"/>
      <w:bookmarkEnd w:id="105"/>
      <w:r w:rsidRPr="00F27368" w:rsidR="00471AE2">
        <w:rPr>
          <w:rFonts w:asciiTheme="majorHAnsi" w:hAnsiTheme="majorHAnsi"/>
        </w:rPr>
        <w:t xml:space="preserve"> </w:t>
      </w:r>
      <w:bookmarkEnd w:id="106"/>
    </w:p>
    <w:p w:rsidRPr="00F27368" w:rsidR="002C60D5" w:rsidP="0075799C" w:rsidRDefault="006A1569" w14:paraId="61CC55C8" w14:textId="77777777">
      <w:pPr>
        <w:pStyle w:val="Nadpis2"/>
        <w:rPr>
          <w:rFonts w:asciiTheme="majorHAnsi" w:hAnsiTheme="majorHAnsi"/>
        </w:rPr>
      </w:pPr>
      <w:bookmarkStart w:name="_Ref152046354" w:id="107"/>
      <w:bookmarkStart w:name="_Ref330840763" w:id="108"/>
      <w:r w:rsidRPr="00F27368">
        <w:rPr>
          <w:rFonts w:asciiTheme="majorHAnsi" w:hAnsiTheme="majorHAnsi"/>
        </w:rPr>
        <w:t>Smluvní strany se dohodly, že v případě, že z důvodů výlučně na straně ESCO nebo osob, s jejichž</w:t>
      </w:r>
      <w:r w:rsidRPr="00F27368" w:rsidR="004F1E6B">
        <w:rPr>
          <w:rFonts w:asciiTheme="majorHAnsi" w:hAnsiTheme="majorHAnsi"/>
        </w:rPr>
        <w:t xml:space="preserve"> pomocí ESCO svůj závazek plnila</w:t>
      </w:r>
      <w:r w:rsidRPr="00F27368">
        <w:rPr>
          <w:rFonts w:asciiTheme="majorHAnsi" w:hAnsiTheme="majorHAnsi"/>
        </w:rPr>
        <w:t xml:space="preserve">, bude za </w:t>
      </w:r>
      <w:r w:rsidRPr="00F27368" w:rsidR="0006515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Pr="00F27368" w:rsidR="00065158">
        <w:rPr>
          <w:rFonts w:asciiTheme="majorHAnsi" w:hAnsiTheme="majorHAnsi"/>
        </w:rPr>
        <w:t xml:space="preserve"> za toto zúčtovací období</w:t>
      </w:r>
      <w:r w:rsidRPr="00F27368">
        <w:rPr>
          <w:rFonts w:asciiTheme="majorHAnsi" w:hAnsiTheme="majorHAnsi"/>
        </w:rPr>
        <w:t xml:space="preserve">, </w:t>
      </w:r>
      <w:r w:rsidRPr="00F27368" w:rsidR="007F05F5">
        <w:rPr>
          <w:rFonts w:asciiTheme="majorHAnsi" w:hAnsiTheme="majorHAnsi"/>
        </w:rPr>
        <w:t xml:space="preserve">zavazuje se ESCO </w:t>
      </w:r>
      <w:r w:rsidRPr="00F27368" w:rsidR="00065158">
        <w:rPr>
          <w:rFonts w:asciiTheme="majorHAnsi" w:hAnsiTheme="majorHAnsi"/>
        </w:rPr>
        <w:t xml:space="preserve">za toto zúčtovací období </w:t>
      </w:r>
      <w:r w:rsidRPr="00F27368" w:rsidR="007F05F5">
        <w:rPr>
          <w:rFonts w:asciiTheme="majorHAnsi" w:hAnsiTheme="majorHAnsi"/>
        </w:rPr>
        <w:t xml:space="preserve">uhradit Klientovi </w:t>
      </w:r>
      <w:r w:rsidRPr="00F27368">
        <w:rPr>
          <w:rFonts w:asciiTheme="majorHAnsi" w:hAnsiTheme="majorHAnsi"/>
        </w:rPr>
        <w:t xml:space="preserve">sankci </w:t>
      </w:r>
      <w:r w:rsidRPr="00F27368" w:rsidR="00345662">
        <w:rPr>
          <w:rFonts w:asciiTheme="majorHAnsi" w:hAnsiTheme="majorHAnsi"/>
        </w:rPr>
        <w:t>v</w:t>
      </w:r>
      <w:r w:rsidRPr="00F27368" w:rsidR="007F05F5">
        <w:rPr>
          <w:rFonts w:asciiTheme="majorHAnsi" w:hAnsiTheme="majorHAnsi"/>
        </w:rPr>
        <w:t xml:space="preserve"> rozsahu specifikovaném </w:t>
      </w:r>
      <w:r w:rsidRPr="00F27368">
        <w:rPr>
          <w:rFonts w:asciiTheme="majorHAnsi" w:hAnsiTheme="majorHAnsi"/>
        </w:rPr>
        <w:t xml:space="preserve">v </w:t>
      </w:r>
      <w:r w:rsidRPr="00F27368" w:rsidR="00D647F8">
        <w:rPr>
          <w:rFonts w:asciiTheme="majorHAnsi" w:hAnsiTheme="majorHAnsi"/>
        </w:rPr>
        <w:t xml:space="preserve">příloze </w:t>
      </w:r>
      <w:bookmarkEnd w:id="107"/>
      <w:r w:rsidRPr="00F27368" w:rsidR="00B24712">
        <w:rPr>
          <w:rFonts w:asciiTheme="majorHAnsi" w:hAnsiTheme="majorHAnsi"/>
        </w:rPr>
        <w:t>č. 5</w:t>
      </w:r>
      <w:r w:rsidRPr="00F27368">
        <w:rPr>
          <w:rFonts w:asciiTheme="majorHAnsi" w:hAnsiTheme="majorHAnsi"/>
        </w:rPr>
        <w:t>.</w:t>
      </w:r>
      <w:bookmarkEnd w:id="108"/>
    </w:p>
    <w:p w:rsidRPr="00F27368" w:rsidR="00F81353" w:rsidRDefault="00F81353" w14:paraId="7703B285" w14:textId="77777777">
      <w:pPr>
        <w:pStyle w:val="Nadpis1"/>
        <w:rPr>
          <w:rFonts w:asciiTheme="majorHAnsi" w:hAnsiTheme="majorHAnsi"/>
        </w:rPr>
      </w:pPr>
      <w:r w:rsidRPr="00F27368">
        <w:rPr>
          <w:rFonts w:asciiTheme="majorHAnsi" w:hAnsiTheme="majorHAnsi"/>
          <w:b w:val="0"/>
        </w:rPr>
        <w:br/>
      </w:r>
      <w:bookmarkStart w:name="_Ref152047168" w:id="109"/>
      <w:bookmarkStart w:name="_Toc326522983" w:id="110"/>
      <w:bookmarkStart w:name="_Ref330839781" w:id="111"/>
      <w:bookmarkStart w:name="_Ref330839783" w:id="112"/>
      <w:bookmarkStart w:name="_Ref330841042" w:id="113"/>
      <w:r w:rsidRPr="00F27368">
        <w:rPr>
          <w:rFonts w:asciiTheme="majorHAnsi" w:hAnsiTheme="majorHAnsi"/>
        </w:rPr>
        <w:t>Prémie</w:t>
      </w:r>
      <w:bookmarkEnd w:id="109"/>
      <w:bookmarkEnd w:id="110"/>
      <w:r w:rsidRPr="00F27368" w:rsidR="00AC731C">
        <w:rPr>
          <w:rFonts w:asciiTheme="majorHAnsi" w:hAnsiTheme="majorHAnsi"/>
        </w:rPr>
        <w:t xml:space="preserve"> za překročení garantované úspory</w:t>
      </w:r>
      <w:bookmarkEnd w:id="111"/>
      <w:bookmarkEnd w:id="112"/>
      <w:bookmarkEnd w:id="113"/>
    </w:p>
    <w:p w:rsidRPr="00F27368" w:rsidR="00253676" w:rsidP="00957080" w:rsidRDefault="006A1569" w14:paraId="63E4827D" w14:textId="60C1E4A6">
      <w:pPr>
        <w:pStyle w:val="Nadpis2"/>
        <w:rPr>
          <w:rFonts w:asciiTheme="majorHAnsi" w:hAnsiTheme="majorHAnsi"/>
        </w:rPr>
      </w:pPr>
      <w:r w:rsidRPr="00F27368">
        <w:rPr>
          <w:rFonts w:asciiTheme="majorHAnsi" w:hAnsiTheme="majorHAnsi"/>
        </w:rPr>
        <w:t>Smluvní strany se dohodly, že bude-li v </w:t>
      </w:r>
      <w:r w:rsidRPr="00F27368" w:rsidR="005237CA">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Pr="00F27368" w:rsidR="00065158">
        <w:rPr>
          <w:rFonts w:asciiTheme="majorHAnsi" w:hAnsiTheme="majorHAnsi"/>
        </w:rPr>
        <w:t xml:space="preserve"> za toto zúčtovací období</w:t>
      </w:r>
      <w:r w:rsidRPr="00CA66BF" w:rsidR="00CA66BF">
        <w:t xml:space="preserve"> </w:t>
      </w:r>
      <w:r w:rsidRPr="00CA66BF" w:rsidR="00CA66BF">
        <w:rPr>
          <w:rFonts w:asciiTheme="majorHAnsi" w:hAnsiTheme="majorHAnsi"/>
        </w:rPr>
        <w:t>(dále jen „</w:t>
      </w:r>
      <w:r w:rsidRPr="00067FD3" w:rsidR="00CA66BF">
        <w:rPr>
          <w:rFonts w:asciiTheme="majorHAnsi" w:hAnsiTheme="majorHAnsi"/>
          <w:b/>
          <w:bCs w:val="0"/>
        </w:rPr>
        <w:t xml:space="preserve">dílčí </w:t>
      </w:r>
      <w:proofErr w:type="spellStart"/>
      <w:r w:rsidRPr="00067FD3" w:rsidR="00CA66BF">
        <w:rPr>
          <w:rFonts w:asciiTheme="majorHAnsi" w:hAnsiTheme="majorHAnsi"/>
          <w:b/>
          <w:bCs w:val="0"/>
        </w:rPr>
        <w:t>nadúspora</w:t>
      </w:r>
      <w:proofErr w:type="spellEnd"/>
      <w:r w:rsidRPr="00CA66BF" w:rsidR="00CA66BF">
        <w:rPr>
          <w:rFonts w:asciiTheme="majorHAnsi" w:hAnsiTheme="majorHAnsi"/>
        </w:rPr>
        <w:t>“)</w:t>
      </w:r>
      <w:r w:rsidRPr="00F27368">
        <w:rPr>
          <w:rFonts w:asciiTheme="majorHAnsi" w:hAnsiTheme="majorHAnsi"/>
        </w:rPr>
        <w:t>, vzniká ESCO vůči Klientovi právo na zaplacení prémie</w:t>
      </w:r>
      <w:r w:rsidRPr="00F27368" w:rsidR="00065158">
        <w:rPr>
          <w:rFonts w:asciiTheme="majorHAnsi" w:hAnsiTheme="majorHAnsi"/>
        </w:rPr>
        <w:t xml:space="preserve"> </w:t>
      </w:r>
      <w:r w:rsidRPr="00F27368" w:rsidR="001F0AD0">
        <w:rPr>
          <w:rFonts w:asciiTheme="majorHAnsi" w:hAnsiTheme="majorHAnsi"/>
        </w:rPr>
        <w:t xml:space="preserve">ve výši </w:t>
      </w:r>
      <w:r w:rsidR="008A6AD7">
        <w:rPr>
          <w:rFonts w:asciiTheme="majorHAnsi" w:hAnsiTheme="majorHAnsi"/>
        </w:rPr>
        <w:t>4</w:t>
      </w:r>
      <w:r w:rsidRPr="00F27368" w:rsidR="004323BF">
        <w:rPr>
          <w:rFonts w:asciiTheme="majorHAnsi" w:hAnsiTheme="majorHAnsi"/>
        </w:rPr>
        <w:t>0</w:t>
      </w:r>
      <w:r w:rsidR="008A6AD7">
        <w:rPr>
          <w:rFonts w:asciiTheme="majorHAnsi" w:hAnsiTheme="majorHAnsi"/>
        </w:rPr>
        <w:t xml:space="preserve"> </w:t>
      </w:r>
      <w:r w:rsidRPr="00F27368" w:rsidR="008629BB">
        <w:rPr>
          <w:rFonts w:asciiTheme="majorHAnsi" w:hAnsiTheme="majorHAnsi"/>
        </w:rPr>
        <w:t>%</w:t>
      </w:r>
      <w:r w:rsidRPr="00F27368" w:rsidR="001F0AD0">
        <w:rPr>
          <w:rFonts w:asciiTheme="majorHAnsi" w:hAnsiTheme="majorHAnsi"/>
        </w:rPr>
        <w:t xml:space="preserve"> </w:t>
      </w:r>
      <w:r w:rsidRPr="00F27368" w:rsidR="00065158">
        <w:rPr>
          <w:rFonts w:asciiTheme="majorHAnsi" w:hAnsiTheme="majorHAnsi"/>
        </w:rPr>
        <w:t>za toto zúčtovací období</w:t>
      </w:r>
      <w:r w:rsidRPr="00CA66BF" w:rsidR="00CA66BF">
        <w:t xml:space="preserve"> </w:t>
      </w:r>
      <w:r w:rsidRPr="00CA66BF" w:rsidR="00CA66BF">
        <w:rPr>
          <w:rFonts w:asciiTheme="majorHAnsi" w:hAnsiTheme="majorHAnsi"/>
        </w:rPr>
        <w:t xml:space="preserve">z dosažené dílčí </w:t>
      </w:r>
      <w:proofErr w:type="spellStart"/>
      <w:r w:rsidRPr="00CA66BF" w:rsidR="00CA66BF">
        <w:rPr>
          <w:rFonts w:asciiTheme="majorHAnsi" w:hAnsiTheme="majorHAnsi"/>
        </w:rPr>
        <w:t>nadúspory</w:t>
      </w:r>
      <w:proofErr w:type="spellEnd"/>
      <w:r w:rsidRPr="00F27368">
        <w:rPr>
          <w:rFonts w:asciiTheme="majorHAnsi" w:hAnsiTheme="majorHAnsi"/>
        </w:rPr>
        <w:t xml:space="preserve">. Způsob výpočtu prémie je stanoven v </w:t>
      </w:r>
      <w:r w:rsidRPr="00F27368" w:rsidR="00AA1053">
        <w:rPr>
          <w:rFonts w:asciiTheme="majorHAnsi" w:hAnsiTheme="majorHAnsi"/>
        </w:rPr>
        <w:t xml:space="preserve">příloze </w:t>
      </w:r>
      <w:r w:rsidRPr="00F27368" w:rsidR="00B24712">
        <w:rPr>
          <w:rFonts w:asciiTheme="majorHAnsi" w:hAnsiTheme="majorHAnsi"/>
        </w:rPr>
        <w:t>č. 5</w:t>
      </w:r>
      <w:r w:rsidRPr="00F27368">
        <w:rPr>
          <w:rFonts w:asciiTheme="majorHAnsi" w:hAnsiTheme="majorHAnsi"/>
        </w:rPr>
        <w:t>.</w:t>
      </w:r>
      <w:r w:rsidRPr="00F27368" w:rsidR="00433EBB">
        <w:rPr>
          <w:rFonts w:asciiTheme="majorHAnsi" w:hAnsiTheme="majorHAnsi"/>
        </w:rPr>
        <w:t xml:space="preserve"> </w:t>
      </w:r>
      <w:r w:rsidRPr="00F27368" w:rsidR="00EE78C2">
        <w:rPr>
          <w:rFonts w:asciiTheme="majorHAnsi" w:hAnsiTheme="majorHAnsi"/>
        </w:rPr>
        <w:t xml:space="preserve">Pro vyloučení jakýchkoliv </w:t>
      </w:r>
      <w:r w:rsidRPr="00F27368" w:rsidR="00065158">
        <w:rPr>
          <w:rFonts w:asciiTheme="majorHAnsi" w:hAnsiTheme="majorHAnsi"/>
        </w:rPr>
        <w:t xml:space="preserve">pochybností </w:t>
      </w:r>
      <w:r w:rsidRPr="00F27368" w:rsidR="00EE78C2">
        <w:rPr>
          <w:rFonts w:asciiTheme="majorHAnsi" w:hAnsiTheme="majorHAnsi"/>
        </w:rPr>
        <w:t xml:space="preserve">smluvní strany potvrzují, že prémie představuje odměnu </w:t>
      </w:r>
      <w:r w:rsidRPr="00F27368" w:rsidR="00D041B7">
        <w:rPr>
          <w:rFonts w:asciiTheme="majorHAnsi" w:hAnsiTheme="majorHAnsi"/>
        </w:rPr>
        <w:t>za poskytování</w:t>
      </w:r>
      <w:r w:rsidRPr="00F27368" w:rsidR="00EE78C2">
        <w:rPr>
          <w:rFonts w:asciiTheme="majorHAnsi" w:hAnsiTheme="majorHAnsi"/>
        </w:rPr>
        <w:t xml:space="preserve"> energetického managementu a související služby po dobu trvání garance. </w:t>
      </w:r>
    </w:p>
    <w:p w:rsidRPr="00F27368" w:rsidR="00F81353" w:rsidRDefault="00F81353" w14:paraId="506EDE16" w14:textId="77777777">
      <w:pPr>
        <w:pStyle w:val="Nadpis1"/>
        <w:rPr>
          <w:rFonts w:asciiTheme="majorHAnsi" w:hAnsiTheme="majorHAnsi"/>
        </w:rPr>
      </w:pPr>
      <w:r w:rsidRPr="00F27368">
        <w:rPr>
          <w:rFonts w:asciiTheme="majorHAnsi" w:hAnsiTheme="majorHAnsi"/>
          <w:b w:val="0"/>
        </w:rPr>
        <w:br/>
      </w:r>
      <w:bookmarkStart w:name="_Ref207462600" w:id="114"/>
      <w:bookmarkStart w:name="_Toc326522984" w:id="115"/>
      <w:r w:rsidRPr="00F27368">
        <w:rPr>
          <w:rFonts w:asciiTheme="majorHAnsi" w:hAnsiTheme="majorHAnsi"/>
        </w:rPr>
        <w:t>Závěrečné vypořádání</w:t>
      </w:r>
      <w:bookmarkEnd w:id="114"/>
      <w:bookmarkEnd w:id="115"/>
    </w:p>
    <w:p w:rsidRPr="00F27368" w:rsidR="00D247F0" w:rsidP="00957080" w:rsidRDefault="00F81353" w14:paraId="484AC251" w14:textId="38624AB1">
      <w:pPr>
        <w:pStyle w:val="Nadpis2"/>
        <w:rPr>
          <w:rFonts w:asciiTheme="majorHAnsi" w:hAnsiTheme="majorHAnsi"/>
        </w:rPr>
      </w:pPr>
      <w:bookmarkStart w:name="_Ref330840821" w:id="116"/>
      <w:bookmarkStart w:name="_Ref153729771" w:id="117"/>
      <w:r w:rsidRPr="00F27368">
        <w:rPr>
          <w:rFonts w:asciiTheme="majorHAnsi" w:hAnsiTheme="majorHAnsi"/>
        </w:rPr>
        <w:t>Závěrečné vypořádání bude provedeno po ukončení posledního zúčtovacího období, tj. po uplynutí doby poskytování garance</w:t>
      </w:r>
      <w:r w:rsidRPr="00F27368" w:rsidR="005470ED">
        <w:rPr>
          <w:rFonts w:asciiTheme="majorHAnsi" w:hAnsiTheme="majorHAnsi"/>
        </w:rPr>
        <w:t>,</w:t>
      </w:r>
      <w:r w:rsidRPr="00F27368">
        <w:rPr>
          <w:rFonts w:asciiTheme="majorHAnsi" w:hAnsiTheme="majorHAnsi"/>
        </w:rPr>
        <w:t xml:space="preserve"> v souladu s</w:t>
      </w:r>
      <w:r w:rsidRPr="00F27368" w:rsidR="009804F9">
        <w:rPr>
          <w:rFonts w:asciiTheme="majorHAnsi" w:hAnsiTheme="majorHAnsi"/>
        </w:rPr>
        <w:t xml:space="preserve"> touto smlouvou, zejména pak </w:t>
      </w:r>
      <w:r w:rsidRPr="00F27368" w:rsidR="000A0754">
        <w:rPr>
          <w:rFonts w:asciiTheme="majorHAnsi" w:hAnsiTheme="majorHAnsi"/>
        </w:rPr>
        <w:t xml:space="preserve">ustanovením </w:t>
      </w:r>
      <w:r w:rsidRPr="00F27368" w:rsidR="00B40838">
        <w:rPr>
          <w:rFonts w:asciiTheme="majorHAnsi" w:hAnsiTheme="majorHAnsi"/>
        </w:rPr>
        <w:fldChar w:fldCharType="begin"/>
      </w:r>
      <w:r w:rsidRPr="00F27368" w:rsidR="00B40838">
        <w:rPr>
          <w:rFonts w:asciiTheme="majorHAnsi" w:hAnsiTheme="majorHAnsi"/>
        </w:rPr>
        <w:instrText xml:space="preserve"> REF _Ref324607429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12</w:t>
      </w:r>
      <w:r w:rsidRPr="00F27368" w:rsidR="00B40838">
        <w:rPr>
          <w:rFonts w:asciiTheme="majorHAnsi" w:hAnsiTheme="majorHAnsi"/>
        </w:rPr>
        <w:fldChar w:fldCharType="end"/>
      </w:r>
      <w:r w:rsidRPr="00F27368" w:rsidR="00BF28D1">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_Ref152309206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16</w:t>
      </w:r>
      <w:r w:rsidRPr="00F27368" w:rsidR="00B40838">
        <w:rPr>
          <w:rFonts w:asciiTheme="majorHAnsi" w:hAnsiTheme="majorHAnsi"/>
        </w:rPr>
        <w:fldChar w:fldCharType="end"/>
      </w:r>
      <w:r w:rsidRPr="00F27368" w:rsidR="00BF28D1">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_Ref207460075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20</w:t>
      </w:r>
      <w:r w:rsidRPr="00F27368" w:rsidR="00B40838">
        <w:rPr>
          <w:rFonts w:asciiTheme="majorHAnsi" w:hAnsiTheme="majorHAnsi"/>
        </w:rPr>
        <w:fldChar w:fldCharType="end"/>
      </w:r>
      <w:r w:rsidRPr="00F27368" w:rsidR="00BF28D1">
        <w:rPr>
          <w:rFonts w:asciiTheme="majorHAnsi" w:hAnsiTheme="majorHAnsi"/>
        </w:rPr>
        <w:t xml:space="preserve"> a </w:t>
      </w:r>
      <w:r w:rsidRPr="00F27368" w:rsidR="00B40838">
        <w:rPr>
          <w:rFonts w:asciiTheme="majorHAnsi" w:hAnsiTheme="majorHAnsi"/>
        </w:rPr>
        <w:fldChar w:fldCharType="begin"/>
      </w:r>
      <w:r w:rsidRPr="00F27368" w:rsidR="00B40838">
        <w:rPr>
          <w:rFonts w:asciiTheme="majorHAnsi" w:hAnsiTheme="majorHAnsi"/>
        </w:rPr>
        <w:instrText xml:space="preserve"> REF _Ref330841042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21</w:t>
      </w:r>
      <w:r w:rsidRPr="00F27368" w:rsidR="00B40838">
        <w:rPr>
          <w:rFonts w:asciiTheme="majorHAnsi" w:hAnsiTheme="majorHAnsi"/>
        </w:rPr>
        <w:fldChar w:fldCharType="end"/>
      </w:r>
      <w:r w:rsidRPr="00F27368" w:rsidR="008511FA">
        <w:rPr>
          <w:rFonts w:asciiTheme="majorHAnsi" w:hAnsiTheme="majorHAnsi"/>
        </w:rPr>
        <w:t xml:space="preserve"> </w:t>
      </w:r>
      <w:r w:rsidRPr="00F27368" w:rsidR="0055386C">
        <w:rPr>
          <w:rFonts w:asciiTheme="majorHAnsi" w:hAnsiTheme="majorHAnsi"/>
        </w:rPr>
        <w:t>a</w:t>
      </w:r>
      <w:r w:rsidRPr="00F27368" w:rsidR="000A0754">
        <w:rPr>
          <w:rFonts w:asciiTheme="majorHAnsi" w:hAnsiTheme="majorHAnsi"/>
        </w:rPr>
        <w:t xml:space="preserve"> </w:t>
      </w:r>
      <w:r w:rsidRPr="00F27368">
        <w:rPr>
          <w:rFonts w:asciiTheme="majorHAnsi" w:hAnsiTheme="majorHAnsi"/>
        </w:rPr>
        <w:t>přílohou č.</w:t>
      </w:r>
      <w:r w:rsidRPr="00F27368" w:rsidR="00B24712">
        <w:rPr>
          <w:rFonts w:asciiTheme="majorHAnsi" w:hAnsiTheme="majorHAnsi"/>
        </w:rPr>
        <w:t xml:space="preserve"> 5</w:t>
      </w:r>
      <w:r w:rsidRPr="00F27368" w:rsidR="001234AD">
        <w:rPr>
          <w:rFonts w:asciiTheme="majorHAnsi" w:hAnsiTheme="majorHAnsi"/>
        </w:rPr>
        <w:t xml:space="preserve"> </w:t>
      </w:r>
      <w:r w:rsidRPr="00F27368" w:rsidR="00F6649D">
        <w:rPr>
          <w:rFonts w:asciiTheme="majorHAnsi" w:hAnsiTheme="majorHAnsi"/>
        </w:rPr>
        <w:t>(dále jen „</w:t>
      </w:r>
      <w:r w:rsidRPr="00F27368" w:rsidR="00EE78C2">
        <w:rPr>
          <w:rFonts w:asciiTheme="majorHAnsi" w:hAnsiTheme="majorHAnsi"/>
          <w:b/>
        </w:rPr>
        <w:t>závěrečn</w:t>
      </w:r>
      <w:r w:rsidRPr="00F27368" w:rsidR="00534337">
        <w:rPr>
          <w:rFonts w:asciiTheme="majorHAnsi" w:hAnsiTheme="majorHAnsi"/>
          <w:b/>
        </w:rPr>
        <w:t>é</w:t>
      </w:r>
      <w:r w:rsidRPr="00F27368" w:rsidR="00EE78C2">
        <w:rPr>
          <w:rFonts w:asciiTheme="majorHAnsi" w:hAnsiTheme="majorHAnsi"/>
          <w:b/>
        </w:rPr>
        <w:t xml:space="preserve"> vypo</w:t>
      </w:r>
      <w:r w:rsidRPr="00F27368" w:rsidR="003E19DC">
        <w:rPr>
          <w:rFonts w:asciiTheme="majorHAnsi" w:hAnsiTheme="majorHAnsi"/>
          <w:b/>
        </w:rPr>
        <w:t>ř</w:t>
      </w:r>
      <w:r w:rsidRPr="00F27368" w:rsidR="00EE78C2">
        <w:rPr>
          <w:rFonts w:asciiTheme="majorHAnsi" w:hAnsiTheme="majorHAnsi"/>
          <w:b/>
        </w:rPr>
        <w:t>ádání</w:t>
      </w:r>
      <w:r w:rsidRPr="00F27368" w:rsidR="00F6649D">
        <w:rPr>
          <w:rFonts w:asciiTheme="majorHAnsi" w:hAnsiTheme="majorHAnsi"/>
        </w:rPr>
        <w:t>“</w:t>
      </w:r>
      <w:r w:rsidRPr="00F27368" w:rsidR="00534337">
        <w:rPr>
          <w:rFonts w:asciiTheme="majorHAnsi" w:hAnsiTheme="majorHAnsi"/>
        </w:rPr>
        <w:t>)</w:t>
      </w:r>
      <w:r w:rsidRPr="00F27368" w:rsidR="005678C6">
        <w:rPr>
          <w:rFonts w:asciiTheme="majorHAnsi" w:hAnsiTheme="majorHAnsi"/>
        </w:rPr>
        <w:t>.</w:t>
      </w:r>
      <w:bookmarkEnd w:id="116"/>
      <w:r w:rsidRPr="00F27368" w:rsidR="00BF28D1">
        <w:rPr>
          <w:rFonts w:asciiTheme="majorHAnsi" w:hAnsiTheme="majorHAnsi"/>
        </w:rPr>
        <w:t xml:space="preserve"> </w:t>
      </w:r>
    </w:p>
    <w:bookmarkEnd w:id="117"/>
    <w:p w:rsidR="00F81353" w:rsidRDefault="00F81353" w14:paraId="770D6C79" w14:textId="77777777">
      <w:pPr>
        <w:pStyle w:val="Nadpis1"/>
        <w:rPr>
          <w:ins w:author="David Kudýn" w:date="2024-07-19T15:50:00Z" w:id="118"/>
          <w:rFonts w:asciiTheme="majorHAnsi" w:hAnsiTheme="majorHAnsi"/>
        </w:rPr>
      </w:pPr>
      <w:r w:rsidRPr="00F27368">
        <w:rPr>
          <w:rFonts w:asciiTheme="majorHAnsi" w:hAnsiTheme="majorHAnsi"/>
          <w:b w:val="0"/>
        </w:rPr>
        <w:br/>
      </w:r>
      <w:bookmarkStart w:name="_Toc326522985" w:id="119"/>
      <w:r w:rsidRPr="00F27368">
        <w:rPr>
          <w:rFonts w:asciiTheme="majorHAnsi" w:hAnsiTheme="majorHAnsi"/>
        </w:rPr>
        <w:t>Fakturace</w:t>
      </w:r>
      <w:bookmarkEnd w:id="119"/>
    </w:p>
    <w:p w:rsidRPr="00002D98" w:rsidR="00553469" w:rsidP="52C2958D" w:rsidRDefault="00553469" w14:paraId="24B611F7" w14:textId="77777777" w14:noSpellErr="1">
      <w:pPr>
        <w:pStyle w:val="Nadpis2"/>
        <w:rPr>
          <w:ins w:author="David Kudýn" w:date="2024-07-19T15:50:00Z" w:id="1395714009"/>
          <w:rStyle w:val="normaltextrun"/>
          <w:rFonts w:ascii="Cambria" w:hAnsi="Cambria" w:asciiTheme="majorAscii" w:hAnsiTheme="majorAscii"/>
        </w:rPr>
      </w:pPr>
      <w:ins w:author="David Kudýn" w:date="2024-07-19T15:50:00Z" w:id="1284722038">
        <w:r w:rsidRPr="52C2958D" w:rsidR="00553469">
          <w:rPr>
            <w:rStyle w:val="normaltextrun"/>
            <w:rFonts w:ascii="Cambria" w:hAnsi="Cambria"/>
            <w:color w:val="D13438"/>
            <w:u w:val="single"/>
          </w:rPr>
          <w:t>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následovně:</w:t>
        </w:r>
      </w:ins>
    </w:p>
    <w:p w:rsidR="00553469" w:rsidP="00553469" w:rsidRDefault="00553469" w14:paraId="77DBF31E" w14:textId="77777777">
      <w:pPr>
        <w:pStyle w:val="paragraph"/>
        <w:numPr>
          <w:ilvl w:val="0"/>
          <w:numId w:val="64"/>
        </w:numPr>
        <w:spacing w:before="0" w:beforeAutospacing="0" w:after="0" w:afterAutospacing="0"/>
        <w:ind w:left="993" w:hanging="284"/>
        <w:jc w:val="both"/>
        <w:textAlignment w:val="baseline"/>
        <w:rPr>
          <w:ins w:author="David Kudýn" w:date="2024-07-19T15:50:00Z" w:id="122"/>
          <w:rFonts w:ascii="Cambria" w:hAnsi="Cambria"/>
          <w:sz w:val="22"/>
          <w:szCs w:val="22"/>
        </w:rPr>
        <w:pPrChange w:author="David Kudýn" w:date="2024-07-19T15:51:00Z" w:id="123">
          <w:pPr>
            <w:pStyle w:val="paragraph"/>
            <w:numPr>
              <w:numId w:val="64"/>
            </w:numPr>
            <w:tabs>
              <w:tab w:val="num" w:pos="720"/>
            </w:tabs>
            <w:spacing w:before="0" w:beforeAutospacing="0" w:after="0" w:afterAutospacing="0"/>
            <w:ind w:left="1418" w:hanging="709"/>
            <w:jc w:val="both"/>
            <w:textAlignment w:val="baseline"/>
          </w:pPr>
        </w:pPrChange>
      </w:pPr>
      <w:ins w:author="David Kudýn" w:date="2024-07-19T15:50:00Z" w:id="124">
        <w:r>
          <w:rPr>
            <w:rStyle w:val="normaltextrun"/>
            <w:rFonts w:ascii="Cambria" w:hAnsi="Cambria"/>
            <w:color w:val="D13438"/>
            <w:sz w:val="22"/>
            <w:szCs w:val="22"/>
            <w:u w:val="single"/>
          </w:rPr>
          <w:t>Ve vztahu k provedení základních opatření platí, že  </w:t>
        </w:r>
        <w:r>
          <w:rPr>
            <w:rStyle w:val="eop"/>
            <w:rFonts w:ascii="Cambria" w:hAnsi="Cambria"/>
            <w:color w:val="D13438"/>
            <w:sz w:val="22"/>
            <w:szCs w:val="22"/>
          </w:rPr>
          <w:t> </w:t>
        </w:r>
      </w:ins>
    </w:p>
    <w:p w:rsidR="00553469" w:rsidP="00553469" w:rsidRDefault="00553469" w14:paraId="4C0AB431" w14:textId="77777777">
      <w:pPr>
        <w:pStyle w:val="paragraph"/>
        <w:numPr>
          <w:ilvl w:val="0"/>
          <w:numId w:val="65"/>
        </w:numPr>
        <w:spacing w:before="0" w:beforeAutospacing="0" w:after="0" w:afterAutospacing="0"/>
        <w:ind w:left="1276" w:hanging="142"/>
        <w:jc w:val="both"/>
        <w:textAlignment w:val="baseline"/>
        <w:rPr>
          <w:ins w:author="David Kudýn" w:date="2024-07-19T15:50:00Z" w:id="125"/>
          <w:rFonts w:ascii="Cambria" w:hAnsi="Cambria"/>
          <w:sz w:val="22"/>
          <w:szCs w:val="22"/>
        </w:rPr>
        <w:pPrChange w:author="David Kudýn" w:date="2024-07-19T15:51:00Z" w:id="126">
          <w:pPr>
            <w:pStyle w:val="paragraph"/>
            <w:numPr>
              <w:numId w:val="65"/>
            </w:numPr>
            <w:tabs>
              <w:tab w:val="num" w:pos="720"/>
            </w:tabs>
            <w:spacing w:before="0" w:beforeAutospacing="0" w:after="0" w:afterAutospacing="0"/>
            <w:ind w:left="1843" w:hanging="709"/>
            <w:jc w:val="both"/>
            <w:textAlignment w:val="baseline"/>
          </w:pPr>
        </w:pPrChange>
      </w:pPr>
      <w:ins w:author="David Kudýn" w:date="2024-07-19T15:50:00Z" w:id="127">
        <w:r>
          <w:rPr>
            <w:rStyle w:val="normaltextrun"/>
            <w:rFonts w:ascii="Cambria" w:hAnsi="Cambria"/>
            <w:color w:val="D13438"/>
            <w:sz w:val="22"/>
            <w:szCs w:val="22"/>
            <w:u w:val="single"/>
          </w:rPr>
          <w:t xml:space="preserve">jakmile dojde dle Článek 8.1 k dílčímu předání základních opatření v kumulativní hodnotě přesahujících </w:t>
        </w:r>
        <w:r>
          <w:rPr>
            <w:rStyle w:val="normaltextrun"/>
            <w:rFonts w:ascii="Cambria" w:hAnsi="Cambria"/>
            <w:color w:val="D13438"/>
            <w:sz w:val="22"/>
            <w:szCs w:val="22"/>
            <w:u w:val="single"/>
            <w:lang w:val="en-GB"/>
          </w:rPr>
          <w:t xml:space="preserve">[•] % </w:t>
        </w:r>
        <w:proofErr w:type="spellStart"/>
        <w:r>
          <w:rPr>
            <w:rStyle w:val="normaltextrun"/>
            <w:rFonts w:ascii="Cambria" w:hAnsi="Cambria"/>
            <w:color w:val="D13438"/>
            <w:sz w:val="22"/>
            <w:szCs w:val="22"/>
            <w:u w:val="single"/>
            <w:lang w:val="en-GB"/>
          </w:rPr>
          <w:t>smluvní</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ceny</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dle</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Článek</w:t>
        </w:r>
        <w:proofErr w:type="spellEnd"/>
        <w:r>
          <w:rPr>
            <w:rStyle w:val="normaltextrun"/>
            <w:rFonts w:ascii="Cambria" w:hAnsi="Cambria"/>
            <w:color w:val="D13438"/>
            <w:sz w:val="22"/>
            <w:szCs w:val="22"/>
            <w:u w:val="single"/>
            <w:lang w:val="en-GB"/>
          </w:rPr>
          <w:t xml:space="preserve"> 17.1</w:t>
        </w:r>
        <w:r>
          <w:rPr>
            <w:rStyle w:val="normaltextrun"/>
            <w:rFonts w:ascii="Cambria" w:hAnsi="Cambria"/>
            <w:color w:val="D13438"/>
            <w:sz w:val="22"/>
            <w:szCs w:val="22"/>
            <w:u w:val="single"/>
          </w:rPr>
          <w:t xml:space="preserve">, ESCO vznikne nárok na </w:t>
        </w:r>
        <w:r>
          <w:rPr>
            <w:rStyle w:val="normaltextrun"/>
            <w:rFonts w:ascii="Cambria" w:hAnsi="Cambria"/>
            <w:color w:val="D13438"/>
            <w:sz w:val="22"/>
            <w:szCs w:val="22"/>
            <w:u w:val="single"/>
          </w:rPr>
          <w:t>zaplacení části smluvní ceny rovnající se kumulativní hodnotě již předaných a převzatých základních opatření; </w:t>
        </w:r>
        <w:r>
          <w:rPr>
            <w:rStyle w:val="eop"/>
            <w:rFonts w:ascii="Cambria" w:hAnsi="Cambria"/>
            <w:color w:val="D13438"/>
            <w:sz w:val="22"/>
            <w:szCs w:val="22"/>
          </w:rPr>
          <w:t> </w:t>
        </w:r>
      </w:ins>
    </w:p>
    <w:p w:rsidR="00553469" w:rsidP="003352E4" w:rsidRDefault="00553469" w14:paraId="5A346D6B" w14:textId="77777777">
      <w:pPr>
        <w:pStyle w:val="paragraph"/>
        <w:numPr>
          <w:ilvl w:val="0"/>
          <w:numId w:val="67"/>
        </w:numPr>
        <w:spacing w:before="0" w:beforeAutospacing="0" w:after="0" w:afterAutospacing="0"/>
        <w:ind w:left="1276" w:hanging="142"/>
        <w:jc w:val="both"/>
        <w:textAlignment w:val="baseline"/>
        <w:rPr>
          <w:ins w:author="David Kudýn" w:date="2024-07-19T15:50:00Z" w:id="128"/>
          <w:rFonts w:ascii="Cambria" w:hAnsi="Cambria"/>
          <w:sz w:val="22"/>
          <w:szCs w:val="22"/>
        </w:rPr>
        <w:pPrChange w:author="David Kudýn" w:date="2024-07-19T15:52:00Z" w:id="129">
          <w:pPr>
            <w:pStyle w:val="paragraph"/>
            <w:numPr>
              <w:numId w:val="67"/>
            </w:numPr>
            <w:spacing w:before="0" w:beforeAutospacing="0" w:after="0" w:afterAutospacing="0"/>
            <w:ind w:left="1843" w:hanging="850"/>
            <w:jc w:val="both"/>
            <w:textAlignment w:val="baseline"/>
          </w:pPr>
        </w:pPrChange>
      </w:pPr>
      <w:ins w:author="David Kudýn" w:date="2024-07-19T15:50:00Z" w:id="130">
        <w:r>
          <w:rPr>
            <w:rStyle w:val="normaltextrun"/>
            <w:rFonts w:ascii="Cambria" w:hAnsi="Cambria"/>
            <w:color w:val="D13438"/>
            <w:sz w:val="22"/>
            <w:szCs w:val="22"/>
            <w:u w:val="single"/>
          </w:rPr>
          <w:t>jakmile dojde dle Článek 8.1 k dílčímu předání základních opatření v kumulativní hodnotě 100</w:t>
        </w:r>
        <w:r>
          <w:rPr>
            <w:rStyle w:val="normaltextrun"/>
            <w:rFonts w:ascii="Cambria" w:hAnsi="Cambria"/>
            <w:color w:val="D13438"/>
            <w:sz w:val="22"/>
            <w:szCs w:val="22"/>
            <w:u w:val="single"/>
            <w:lang w:val="en-GB"/>
          </w:rPr>
          <w:t xml:space="preserve"> % </w:t>
        </w:r>
        <w:proofErr w:type="spellStart"/>
        <w:r>
          <w:rPr>
            <w:rStyle w:val="normaltextrun"/>
            <w:rFonts w:ascii="Cambria" w:hAnsi="Cambria"/>
            <w:color w:val="D13438"/>
            <w:sz w:val="22"/>
            <w:szCs w:val="22"/>
            <w:u w:val="single"/>
            <w:lang w:val="en-GB"/>
          </w:rPr>
          <w:t>smluvní</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ceny</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dle</w:t>
        </w:r>
        <w:proofErr w:type="spellEnd"/>
        <w:r>
          <w:rPr>
            <w:rStyle w:val="normaltextrun"/>
            <w:rFonts w:ascii="Cambria" w:hAnsi="Cambria"/>
            <w:color w:val="D13438"/>
            <w:sz w:val="22"/>
            <w:szCs w:val="22"/>
            <w:u w:val="single"/>
            <w:lang w:val="en-GB"/>
          </w:rPr>
          <w:t xml:space="preserve"> </w:t>
        </w:r>
        <w:proofErr w:type="spellStart"/>
        <w:r>
          <w:rPr>
            <w:rStyle w:val="normaltextrun"/>
            <w:rFonts w:ascii="Cambria" w:hAnsi="Cambria"/>
            <w:color w:val="D13438"/>
            <w:sz w:val="22"/>
            <w:szCs w:val="22"/>
            <w:u w:val="single"/>
            <w:lang w:val="en-GB"/>
          </w:rPr>
          <w:t>Článek</w:t>
        </w:r>
        <w:proofErr w:type="spellEnd"/>
        <w:r>
          <w:rPr>
            <w:rStyle w:val="normaltextrun"/>
            <w:rFonts w:ascii="Cambria" w:hAnsi="Cambria"/>
            <w:color w:val="D13438"/>
            <w:sz w:val="22"/>
            <w:szCs w:val="22"/>
            <w:u w:val="single"/>
            <w:lang w:val="en-GB"/>
          </w:rPr>
          <w:t xml:space="preserve"> 17.1</w:t>
        </w:r>
        <w:r>
          <w:rPr>
            <w:rStyle w:val="normaltextrun"/>
            <w:rFonts w:ascii="Cambria" w:hAnsi="Cambria"/>
            <w:color w:val="D13438"/>
            <w:sz w:val="22"/>
            <w:szCs w:val="22"/>
            <w:u w:val="single"/>
          </w:rPr>
          <w:t>, ESCO vznikne nárok na zaplacení části smluvní ceny rovnající se kumulativní hodnotě již předaných, a ještě nezaplacených převzatých základních opatření; </w:t>
        </w:r>
        <w:r>
          <w:rPr>
            <w:rStyle w:val="eop"/>
            <w:rFonts w:ascii="Cambria" w:hAnsi="Cambria"/>
            <w:color w:val="D13438"/>
            <w:sz w:val="22"/>
            <w:szCs w:val="22"/>
          </w:rPr>
          <w:t> </w:t>
        </w:r>
      </w:ins>
    </w:p>
    <w:p w:rsidRPr="00553469" w:rsidR="00553469" w:rsidP="00553469" w:rsidRDefault="00553469" w14:paraId="39076798" w14:textId="60C4EFC8">
      <w:pPr>
        <w:pStyle w:val="paragraph"/>
        <w:numPr>
          <w:ilvl w:val="0"/>
          <w:numId w:val="68"/>
        </w:numPr>
        <w:spacing w:before="0" w:beforeAutospacing="0" w:after="0" w:afterAutospacing="0"/>
        <w:ind w:left="993" w:hanging="284"/>
        <w:jc w:val="both"/>
        <w:textAlignment w:val="baseline"/>
        <w:rPr>
          <w:rFonts w:ascii="Cambria" w:hAnsi="Cambria"/>
          <w:sz w:val="22"/>
          <w:szCs w:val="22"/>
          <w:rPrChange w:author="David Kudýn" w:date="2024-07-19T15:51:00Z" w:id="131">
            <w:rPr>
              <w:rFonts w:asciiTheme="majorHAnsi" w:hAnsiTheme="majorHAnsi"/>
            </w:rPr>
          </w:rPrChange>
        </w:rPr>
        <w:pPrChange w:author="David Kudýn" w:date="2024-07-19T15:50:00Z" w:id="132">
          <w:pPr>
            <w:pStyle w:val="Nadpis1"/>
          </w:pPr>
        </w:pPrChange>
      </w:pPr>
      <w:ins w:author="David Kudýn" w:date="2024-07-19T15:50:00Z" w:id="133">
        <w:r>
          <w:rPr>
            <w:rStyle w:val="normaltextrun"/>
            <w:rFonts w:ascii="Cambria" w:hAnsi="Cambria"/>
            <w:color w:val="D13438"/>
            <w:sz w:val="22"/>
            <w:szCs w:val="22"/>
            <w:u w:val="single"/>
          </w:rPr>
          <w:t>Ve vztahu k provedení dodatečných opatření je ESCO oprávněna vystavit daňový doklad (fakturu) na zaplacení nejprve v den předání.  </w:t>
        </w:r>
        <w:r>
          <w:rPr>
            <w:rStyle w:val="eop"/>
            <w:rFonts w:ascii="Cambria" w:hAnsi="Cambria"/>
            <w:sz w:val="22"/>
            <w:szCs w:val="22"/>
          </w:rPr>
          <w:t> </w:t>
        </w:r>
      </w:ins>
    </w:p>
    <w:p w:rsidRPr="00123D65" w:rsidR="00957080" w:rsidDel="00553469" w:rsidP="00957080" w:rsidRDefault="00C33A43" w14:paraId="59074FFF" w14:textId="1D364958">
      <w:pPr>
        <w:pStyle w:val="Nadpis2"/>
        <w:rPr>
          <w:del w:author="David Kudýn" w:date="2024-07-19T15:42:00Z" w:id="134"/>
          <w:rFonts w:asciiTheme="majorHAnsi" w:hAnsiTheme="majorHAnsi"/>
        </w:rPr>
      </w:pPr>
      <w:bookmarkStart w:name="_Ref152133706" w:id="135"/>
      <w:del w:author="David Kudýn" w:date="2024-07-19T15:42:00Z" w:id="136">
        <w:r w:rsidRPr="00F27368" w:rsidDel="00553469">
          <w:rPr>
            <w:rFonts w:asciiTheme="majorHAnsi" w:hAnsiTheme="majorHAnsi"/>
          </w:rPr>
          <w:delText xml:space="preserve">ESCO </w:delText>
        </w:r>
        <w:r w:rsidRPr="00123D65" w:rsidDel="00553469">
          <w:rPr>
            <w:rFonts w:asciiTheme="majorHAnsi" w:hAnsiTheme="majorHAnsi"/>
          </w:rPr>
          <w:delText>je oprávněna</w:delText>
        </w:r>
        <w:r w:rsidRPr="00123D65" w:rsidDel="00553469" w:rsidR="00204722">
          <w:rPr>
            <w:rFonts w:asciiTheme="majorHAnsi" w:hAnsiTheme="majorHAnsi"/>
          </w:rPr>
          <w:delText xml:space="preserve"> vystavit </w:delText>
        </w:r>
        <w:r w:rsidRPr="00123D65" w:rsidDel="00553469" w:rsidR="00502E44">
          <w:rPr>
            <w:rFonts w:asciiTheme="majorHAnsi" w:hAnsiTheme="majorHAnsi"/>
          </w:rPr>
          <w:delText>daňový doklad (fakturu)</w:delText>
        </w:r>
        <w:r w:rsidRPr="00123D65" w:rsidDel="00553469" w:rsidR="00204722">
          <w:rPr>
            <w:rFonts w:asciiTheme="majorHAnsi" w:hAnsiTheme="majorHAnsi"/>
          </w:rPr>
          <w:delText xml:space="preserve"> na zaplacení ceny za provedení základních opatření, </w:delText>
        </w:r>
        <w:r w:rsidRPr="009567C5" w:rsidDel="00553469" w:rsidR="009567C5">
          <w:rPr>
            <w:rFonts w:asciiTheme="majorHAnsi" w:hAnsiTheme="majorHAnsi"/>
          </w:rPr>
          <w:delText>případně za zaplacení části ceny za provedená základní opatření v případě dílčího předání</w:delText>
        </w:r>
        <w:r w:rsidDel="00553469" w:rsidR="00E00128">
          <w:rPr>
            <w:rFonts w:asciiTheme="majorHAnsi" w:hAnsiTheme="majorHAnsi"/>
          </w:rPr>
          <w:delText xml:space="preserve"> dle </w:delText>
        </w:r>
        <w:r w:rsidDel="00553469" w:rsidR="00E00128">
          <w:rPr>
            <w:rFonts w:asciiTheme="majorHAnsi" w:hAnsiTheme="majorHAnsi"/>
          </w:rPr>
          <w:fldChar w:fldCharType="begin"/>
        </w:r>
        <w:r w:rsidDel="00553469" w:rsidR="00E00128">
          <w:rPr>
            <w:rFonts w:asciiTheme="majorHAnsi" w:hAnsiTheme="majorHAnsi"/>
          </w:rPr>
          <w:delInstrText xml:space="preserve"> REF _Ref115430707 \w \h </w:delInstrText>
        </w:r>
        <w:r w:rsidDel="00553469" w:rsidR="00E00128">
          <w:rPr>
            <w:rFonts w:asciiTheme="majorHAnsi" w:hAnsiTheme="majorHAnsi"/>
          </w:rPr>
        </w:r>
        <w:r w:rsidDel="00553469" w:rsidR="00E00128">
          <w:rPr>
            <w:rFonts w:asciiTheme="majorHAnsi" w:hAnsiTheme="majorHAnsi"/>
          </w:rPr>
          <w:fldChar w:fldCharType="separate"/>
        </w:r>
        <w:r w:rsidDel="00553469" w:rsidR="00956FE8">
          <w:rPr>
            <w:rFonts w:asciiTheme="majorHAnsi" w:hAnsiTheme="majorHAnsi"/>
          </w:rPr>
          <w:delText>Článek 8.1</w:delText>
        </w:r>
        <w:r w:rsidDel="00553469" w:rsidR="00E00128">
          <w:rPr>
            <w:rFonts w:asciiTheme="majorHAnsi" w:hAnsiTheme="majorHAnsi"/>
          </w:rPr>
          <w:fldChar w:fldCharType="end"/>
        </w:r>
        <w:r w:rsidDel="00553469" w:rsidR="009567C5">
          <w:rPr>
            <w:rFonts w:asciiTheme="majorHAnsi" w:hAnsiTheme="majorHAnsi"/>
          </w:rPr>
          <w:delText>,</w:delText>
        </w:r>
        <w:r w:rsidRPr="009567C5" w:rsidDel="00553469" w:rsidR="009567C5">
          <w:rPr>
            <w:rFonts w:asciiTheme="majorHAnsi" w:hAnsiTheme="majorHAnsi"/>
          </w:rPr>
          <w:delText xml:space="preserve"> </w:delText>
        </w:r>
        <w:r w:rsidRPr="00123D65" w:rsidDel="00553469" w:rsidR="00204722">
          <w:rPr>
            <w:rFonts w:asciiTheme="majorHAnsi" w:hAnsiTheme="majorHAnsi"/>
          </w:rPr>
          <w:delText xml:space="preserve">nebo ceny za provedení dodatečných opatření nejprve v den předání, není-li ve smlouvě stanoveno jinak. Tento den je dnem </w:delText>
        </w:r>
        <w:r w:rsidRPr="00123D65" w:rsidDel="00553469" w:rsidR="00697805">
          <w:rPr>
            <w:rFonts w:asciiTheme="majorHAnsi" w:hAnsiTheme="majorHAnsi"/>
          </w:rPr>
          <w:delText>uskutečnění</w:delText>
        </w:r>
        <w:r w:rsidRPr="00123D65" w:rsidDel="00553469" w:rsidR="00523C5D">
          <w:rPr>
            <w:rFonts w:asciiTheme="majorHAnsi" w:hAnsiTheme="majorHAnsi"/>
          </w:rPr>
          <w:delText xml:space="preserve"> </w:delText>
        </w:r>
        <w:r w:rsidRPr="00123D65" w:rsidDel="00553469" w:rsidR="00204722">
          <w:rPr>
            <w:rFonts w:asciiTheme="majorHAnsi" w:hAnsiTheme="majorHAnsi"/>
          </w:rPr>
          <w:delText>zdanitelného plnění z hlediska daně z přidané hodnoty.</w:delText>
        </w:r>
        <w:bookmarkEnd w:id="135"/>
        <w:r w:rsidRPr="00123D65" w:rsidDel="00553469" w:rsidR="00957080">
          <w:rPr>
            <w:rFonts w:asciiTheme="majorHAnsi" w:hAnsiTheme="majorHAnsi"/>
          </w:rPr>
          <w:delText xml:space="preserve"> </w:delText>
        </w:r>
      </w:del>
    </w:p>
    <w:p w:rsidRPr="00F27368" w:rsidR="00204722" w:rsidP="00B17CAA" w:rsidRDefault="00611CDF" w14:paraId="0894D52A" w14:textId="3D340E5A">
      <w:pPr>
        <w:pStyle w:val="Nadpis2"/>
        <w:rPr>
          <w:rFonts w:asciiTheme="majorHAnsi" w:hAnsiTheme="majorHAnsi"/>
        </w:rPr>
      </w:pPr>
      <w:r>
        <w:rPr>
          <w:rFonts w:asciiTheme="majorHAnsi" w:hAnsiTheme="majorHAnsi"/>
        </w:rPr>
        <w:t xml:space="preserve">Cenu za energetický management Klient platí ročně. </w:t>
      </w:r>
      <w:r w:rsidRPr="00123D65" w:rsidR="00C33A43">
        <w:rPr>
          <w:rFonts w:asciiTheme="majorHAnsi" w:hAnsiTheme="majorHAnsi"/>
        </w:rPr>
        <w:t>ESCO je oprávněna</w:t>
      </w:r>
      <w:r w:rsidRPr="00123D65" w:rsidR="00204722">
        <w:rPr>
          <w:rFonts w:asciiTheme="majorHAnsi" w:hAnsiTheme="majorHAnsi"/>
        </w:rPr>
        <w:t xml:space="preserve"> vystavit fakturu na zaplacení ceny</w:t>
      </w:r>
      <w:r w:rsidRPr="00F27368" w:rsidR="00204722">
        <w:rPr>
          <w:rFonts w:asciiTheme="majorHAnsi" w:hAnsiTheme="majorHAnsi"/>
        </w:rPr>
        <w:t xml:space="preserve"> energetického managementu</w:t>
      </w:r>
      <w:r>
        <w:rPr>
          <w:rFonts w:asciiTheme="majorHAnsi" w:hAnsiTheme="majorHAnsi"/>
        </w:rPr>
        <w:t xml:space="preserve"> za (1) rok</w:t>
      </w:r>
      <w:r w:rsidRPr="00F27368" w:rsidR="00204722">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Pr="00F27368" w:rsidR="00B17CAA">
        <w:rPr>
          <w:rFonts w:asciiTheme="majorHAnsi" w:hAnsiTheme="majorHAnsi"/>
        </w:rPr>
        <w:t xml:space="preserve">. </w:t>
      </w:r>
      <w:r w:rsidRPr="00F27368" w:rsidR="00204722">
        <w:rPr>
          <w:rFonts w:asciiTheme="majorHAnsi" w:hAnsiTheme="majorHAnsi"/>
        </w:rPr>
        <w:t xml:space="preserve">Dnem zdanitelného plnění z hlediska daně z přidané hodnoty je </w:t>
      </w:r>
      <w:r w:rsidRPr="00F27368" w:rsidR="00B17CAA">
        <w:rPr>
          <w:rFonts w:asciiTheme="majorHAnsi" w:hAnsiTheme="majorHAnsi"/>
        </w:rPr>
        <w:t xml:space="preserve">poslední den </w:t>
      </w:r>
      <w:r>
        <w:rPr>
          <w:rFonts w:asciiTheme="majorHAnsi" w:hAnsiTheme="majorHAnsi"/>
        </w:rPr>
        <w:t>zúčtovacího období</w:t>
      </w:r>
      <w:r w:rsidRPr="00F27368" w:rsidR="00B17CAA">
        <w:rPr>
          <w:rFonts w:asciiTheme="majorHAnsi" w:hAnsiTheme="majorHAnsi"/>
        </w:rPr>
        <w:t>, ohledně něhož se cena vyúčtovává</w:t>
      </w:r>
      <w:r w:rsidRPr="00F27368" w:rsidR="00204722">
        <w:rPr>
          <w:rFonts w:asciiTheme="majorHAnsi" w:hAnsiTheme="majorHAnsi"/>
        </w:rPr>
        <w:t xml:space="preserve">. Přehled </w:t>
      </w:r>
      <w:r w:rsidR="00E672F4">
        <w:rPr>
          <w:rFonts w:asciiTheme="majorHAnsi" w:hAnsiTheme="majorHAnsi"/>
        </w:rPr>
        <w:t xml:space="preserve">ročních </w:t>
      </w:r>
      <w:r w:rsidRPr="00F27368" w:rsidR="00204722">
        <w:rPr>
          <w:rFonts w:asciiTheme="majorHAnsi" w:hAnsiTheme="majorHAnsi"/>
        </w:rPr>
        <w:t>plateb za energetický management je uveden v </w:t>
      </w:r>
      <w:r w:rsidRPr="00F27368" w:rsidR="00AA1053">
        <w:rPr>
          <w:rFonts w:asciiTheme="majorHAnsi" w:hAnsiTheme="majorHAnsi"/>
        </w:rPr>
        <w:t xml:space="preserve">příloze </w:t>
      </w:r>
      <w:r w:rsidRPr="00F27368" w:rsidR="00204722">
        <w:rPr>
          <w:rFonts w:asciiTheme="majorHAnsi" w:hAnsiTheme="majorHAnsi"/>
        </w:rPr>
        <w:t>č.</w:t>
      </w:r>
      <w:r w:rsidRPr="00F27368" w:rsidR="00B24712">
        <w:rPr>
          <w:rFonts w:asciiTheme="majorHAnsi" w:hAnsiTheme="majorHAnsi"/>
        </w:rPr>
        <w:t> 3</w:t>
      </w:r>
      <w:r w:rsidRPr="00F27368" w:rsidR="00204722">
        <w:rPr>
          <w:rFonts w:asciiTheme="majorHAnsi" w:hAnsiTheme="majorHAnsi"/>
        </w:rPr>
        <w:t>.</w:t>
      </w:r>
    </w:p>
    <w:p w:rsidRPr="00553469" w:rsidR="00553469" w:rsidP="00553469" w:rsidRDefault="00C33A43" w14:paraId="5035534E" w14:textId="11D709A6">
      <w:pPr>
        <w:pStyle w:val="Nadpis2"/>
        <w:rPr>
          <w:rFonts w:asciiTheme="majorHAnsi" w:hAnsiTheme="majorHAnsi"/>
          <w:rPrChange w:author="David Kudýn" w:date="2024-07-19T15:50:00Z" w:id="137">
            <w:rPr/>
          </w:rPrChange>
        </w:rPr>
      </w:pPr>
      <w:r w:rsidRPr="00F27368">
        <w:rPr>
          <w:rFonts w:asciiTheme="majorHAnsi" w:hAnsiTheme="majorHAnsi"/>
        </w:rPr>
        <w:t>ESCO je oprávněna</w:t>
      </w:r>
      <w:r w:rsidRPr="00F27368" w:rsidR="00204722">
        <w:rPr>
          <w:rFonts w:asciiTheme="majorHAnsi" w:hAnsiTheme="majorHAnsi"/>
        </w:rPr>
        <w:t xml:space="preserve"> vyúčtovat prémii Klientovi do </w:t>
      </w:r>
      <w:r w:rsidRPr="00F27368" w:rsidR="00AA1053">
        <w:rPr>
          <w:rFonts w:asciiTheme="majorHAnsi" w:hAnsiTheme="majorHAnsi"/>
        </w:rPr>
        <w:t>[3</w:t>
      </w:r>
      <w:r w:rsidRPr="00F27368" w:rsidR="00204722">
        <w:rPr>
          <w:rFonts w:asciiTheme="majorHAnsi" w:hAnsiTheme="majorHAnsi"/>
        </w:rPr>
        <w:t>0</w:t>
      </w:r>
      <w:r w:rsidRPr="00F27368" w:rsidR="00AA1053">
        <w:rPr>
          <w:rFonts w:asciiTheme="majorHAnsi" w:hAnsiTheme="majorHAnsi"/>
        </w:rPr>
        <w:t>]</w:t>
      </w:r>
      <w:r w:rsidRPr="00F27368" w:rsidR="00204722">
        <w:rPr>
          <w:rFonts w:asciiTheme="majorHAnsi" w:hAnsiTheme="majorHAnsi"/>
        </w:rPr>
        <w:t xml:space="preserve"> dnů od </w:t>
      </w:r>
      <w:r w:rsidRPr="00F27368" w:rsidR="00502E44">
        <w:rPr>
          <w:rFonts w:asciiTheme="majorHAnsi" w:hAnsiTheme="majorHAnsi"/>
        </w:rPr>
        <w:t xml:space="preserve">podpisu protokolu dle </w:t>
      </w:r>
      <w:r w:rsidRPr="00F27368" w:rsidR="00B40838">
        <w:rPr>
          <w:rFonts w:asciiTheme="majorHAnsi" w:hAnsiTheme="majorHAnsi"/>
        </w:rPr>
        <w:fldChar w:fldCharType="begin"/>
      </w:r>
      <w:r w:rsidRPr="00F27368" w:rsidR="00B40838">
        <w:rPr>
          <w:rFonts w:asciiTheme="majorHAnsi" w:hAnsiTheme="majorHAnsi"/>
        </w:rPr>
        <w:instrText xml:space="preserve"> REF _Ref331687093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15.2</w:t>
      </w:r>
      <w:r w:rsidRPr="00F27368" w:rsidR="00B40838">
        <w:rPr>
          <w:rFonts w:asciiTheme="majorHAnsi" w:hAnsiTheme="majorHAnsi"/>
        </w:rPr>
        <w:fldChar w:fldCharType="end"/>
      </w:r>
      <w:r w:rsidRPr="00F27368" w:rsidR="00204722">
        <w:rPr>
          <w:rFonts w:asciiTheme="majorHAnsi" w:hAnsiTheme="majorHAnsi"/>
        </w:rPr>
        <w:t>. Dnem zdanitelného plnění z hlediska daně z přidané hodnoty je den zaslání vyúčtování.</w:t>
      </w:r>
    </w:p>
    <w:p w:rsidRPr="00F27368" w:rsidR="00204722" w:rsidP="00957080" w:rsidRDefault="00204722" w14:paraId="49E2B7DC" w14:textId="1FE64D15">
      <w:pPr>
        <w:pStyle w:val="Nadpis2"/>
        <w:rPr>
          <w:rFonts w:asciiTheme="majorHAnsi" w:hAnsiTheme="majorHAnsi"/>
        </w:rPr>
      </w:pPr>
      <w:bookmarkStart w:name="_Ref207424911" w:id="138"/>
      <w:r w:rsidRPr="00F27368">
        <w:rPr>
          <w:rFonts w:asciiTheme="majorHAnsi" w:hAnsiTheme="majorHAnsi"/>
        </w:rPr>
        <w:t xml:space="preserve">Klient je oprávněn vyúčtovat ESCO sankci do </w:t>
      </w:r>
      <w:r w:rsidRPr="00F27368" w:rsidR="00AA1053">
        <w:rPr>
          <w:rFonts w:asciiTheme="majorHAnsi" w:hAnsiTheme="majorHAnsi"/>
        </w:rPr>
        <w:t>[</w:t>
      </w:r>
      <w:r w:rsidRPr="00F27368">
        <w:rPr>
          <w:rFonts w:asciiTheme="majorHAnsi" w:hAnsiTheme="majorHAnsi"/>
        </w:rPr>
        <w:t>30</w:t>
      </w:r>
      <w:r w:rsidRPr="00F27368" w:rsidR="00AA1053">
        <w:rPr>
          <w:rFonts w:asciiTheme="majorHAnsi" w:hAnsiTheme="majorHAnsi"/>
        </w:rPr>
        <w:t>]</w:t>
      </w:r>
      <w:r w:rsidRPr="00F27368">
        <w:rPr>
          <w:rFonts w:asciiTheme="majorHAnsi" w:hAnsiTheme="majorHAnsi"/>
        </w:rPr>
        <w:t xml:space="preserve"> dnů od </w:t>
      </w:r>
      <w:r w:rsidRPr="00F27368" w:rsidR="00502E44">
        <w:rPr>
          <w:rFonts w:asciiTheme="majorHAnsi" w:hAnsiTheme="majorHAnsi"/>
        </w:rPr>
        <w:t xml:space="preserve">podpisu protokolu dle </w:t>
      </w:r>
      <w:r w:rsidRPr="00F27368" w:rsidR="00B40838">
        <w:rPr>
          <w:rFonts w:asciiTheme="majorHAnsi" w:hAnsiTheme="majorHAnsi"/>
        </w:rPr>
        <w:fldChar w:fldCharType="begin"/>
      </w:r>
      <w:r w:rsidRPr="00F27368" w:rsidR="00B40838">
        <w:rPr>
          <w:rFonts w:asciiTheme="majorHAnsi" w:hAnsiTheme="majorHAnsi"/>
        </w:rPr>
        <w:instrText xml:space="preserve"> REF _Ref331687093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15.2</w:t>
      </w:r>
      <w:r w:rsidRPr="00F27368" w:rsidR="00B40838">
        <w:rPr>
          <w:rFonts w:asciiTheme="majorHAnsi" w:hAnsiTheme="majorHAnsi"/>
        </w:rPr>
        <w:fldChar w:fldCharType="end"/>
      </w:r>
      <w:r w:rsidRPr="00F27368">
        <w:rPr>
          <w:rFonts w:asciiTheme="majorHAnsi" w:hAnsiTheme="majorHAnsi"/>
        </w:rPr>
        <w:t>.</w:t>
      </w:r>
    </w:p>
    <w:bookmarkEnd w:id="138"/>
    <w:p w:rsidRPr="00F27368" w:rsidR="00F81353" w:rsidP="00957080" w:rsidRDefault="00502E44" w14:paraId="19B44CD7" w14:textId="6205D397">
      <w:pPr>
        <w:pStyle w:val="Nadpis2"/>
        <w:rPr>
          <w:rFonts w:asciiTheme="majorHAnsi" w:hAnsiTheme="majorHAnsi"/>
        </w:rPr>
      </w:pPr>
      <w:r w:rsidRPr="00F27368">
        <w:rPr>
          <w:rFonts w:asciiTheme="majorHAnsi" w:hAnsiTheme="majorHAnsi"/>
        </w:rPr>
        <w:t xml:space="preserve">Faktury musí obsahovat údaje v souladu se zákonem </w:t>
      </w:r>
      <w:r w:rsidRPr="00F27368" w:rsidR="008554FB">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Pr="009567C5" w:rsidR="009567C5">
        <w:rPr>
          <w:rFonts w:asciiTheme="majorHAnsi" w:hAnsiTheme="majorHAnsi"/>
        </w:rPr>
        <w:t xml:space="preserve"> </w:t>
      </w:r>
      <w:r w:rsidRPr="00F27368" w:rsidR="009567C5">
        <w:rPr>
          <w:rFonts w:asciiTheme="majorHAnsi" w:hAnsiTheme="majorHAnsi"/>
        </w:rPr>
        <w:t>údaje</w:t>
      </w:r>
      <w:r w:rsidR="009567C5">
        <w:rPr>
          <w:rFonts w:asciiTheme="majorHAnsi" w:hAnsiTheme="majorHAnsi"/>
        </w:rPr>
        <w:t>:</w:t>
      </w:r>
    </w:p>
    <w:p w:rsidRPr="00F27368" w:rsidR="00184CCF" w:rsidP="00F30234" w:rsidRDefault="00F81353" w14:paraId="34F48662" w14:textId="77777777">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rsidRPr="00F27368" w:rsidR="00184CCF" w:rsidP="00F30234" w:rsidRDefault="00F81353" w14:paraId="23D432DF" w14:textId="77777777">
      <w:pPr>
        <w:pStyle w:val="Nadpis5"/>
        <w:numPr>
          <w:ilvl w:val="0"/>
          <w:numId w:val="24"/>
        </w:numPr>
        <w:ind w:left="964" w:hanging="567"/>
        <w:rPr>
          <w:rFonts w:asciiTheme="majorHAnsi" w:hAnsiTheme="majorHAnsi"/>
        </w:rPr>
      </w:pPr>
      <w:r w:rsidRPr="00F27368">
        <w:rPr>
          <w:rFonts w:asciiTheme="majorHAnsi" w:hAnsiTheme="majorHAnsi"/>
        </w:rPr>
        <w:t>IČ</w:t>
      </w:r>
      <w:r w:rsidRPr="00F27368" w:rsidR="00C20A7D">
        <w:rPr>
          <w:rFonts w:asciiTheme="majorHAnsi" w:hAnsiTheme="majorHAnsi"/>
        </w:rPr>
        <w:t>O</w:t>
      </w:r>
      <w:r w:rsidRPr="00F27368">
        <w:rPr>
          <w:rFonts w:asciiTheme="majorHAnsi" w:hAnsiTheme="majorHAnsi"/>
        </w:rPr>
        <w:t>, DIČ</w:t>
      </w:r>
      <w:r w:rsidRPr="00F27368" w:rsidR="000C71A5">
        <w:rPr>
          <w:rFonts w:asciiTheme="majorHAnsi" w:hAnsiTheme="majorHAnsi"/>
        </w:rPr>
        <w:t xml:space="preserve"> Klienta</w:t>
      </w:r>
    </w:p>
    <w:p w:rsidRPr="00F27368" w:rsidR="00184CCF" w:rsidP="00F30234" w:rsidRDefault="000C71A5" w14:paraId="1EB0639D" w14:textId="77777777">
      <w:pPr>
        <w:pStyle w:val="Nadpis5"/>
        <w:numPr>
          <w:ilvl w:val="0"/>
          <w:numId w:val="24"/>
        </w:numPr>
        <w:ind w:left="964" w:hanging="567"/>
        <w:rPr>
          <w:rFonts w:asciiTheme="majorHAnsi" w:hAnsiTheme="majorHAnsi"/>
        </w:rPr>
      </w:pPr>
      <w:r w:rsidRPr="00F27368">
        <w:rPr>
          <w:rFonts w:asciiTheme="majorHAnsi" w:hAnsiTheme="majorHAnsi"/>
        </w:rPr>
        <w:t>IČ</w:t>
      </w:r>
      <w:r w:rsidRPr="00F27368" w:rsidR="00C20A7D">
        <w:rPr>
          <w:rFonts w:asciiTheme="majorHAnsi" w:hAnsiTheme="majorHAnsi"/>
        </w:rPr>
        <w:t>O</w:t>
      </w:r>
      <w:r w:rsidRPr="00F27368">
        <w:rPr>
          <w:rFonts w:asciiTheme="majorHAnsi" w:hAnsiTheme="majorHAnsi"/>
        </w:rPr>
        <w:t>, DIČ ESCO</w:t>
      </w:r>
      <w:r w:rsidRPr="00F27368" w:rsidR="00F81353">
        <w:rPr>
          <w:rFonts w:asciiTheme="majorHAnsi" w:hAnsiTheme="majorHAnsi"/>
        </w:rPr>
        <w:t xml:space="preserve">, </w:t>
      </w:r>
    </w:p>
    <w:p w:rsidRPr="00F27368" w:rsidR="00184CCF" w:rsidP="00F30234" w:rsidRDefault="00F81353" w14:paraId="6FEA4643" w14:textId="77777777">
      <w:pPr>
        <w:pStyle w:val="Nadpis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rsidR="00184CCF" w:rsidP="00F30234" w:rsidRDefault="00F81353" w14:paraId="09967C71" w14:textId="388F53B3">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rsidRPr="00E54348" w:rsidR="00E54348" w:rsidP="00E54348" w:rsidRDefault="00E54348" w14:paraId="6D8ADD9B" w14:textId="45C72CAD">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E672F4">
        <w:rPr>
          <w:rFonts w:asciiTheme="majorHAnsi" w:hAnsiTheme="majorHAnsi"/>
        </w:rPr>
        <w:t xml:space="preserve">akce </w:t>
      </w:r>
    </w:p>
    <w:p w:rsidRPr="00F27368" w:rsidR="00184CCF" w:rsidP="00F30234" w:rsidRDefault="00F81353" w14:paraId="6D30B784" w14:textId="77777777">
      <w:pPr>
        <w:pStyle w:val="Nadpis5"/>
        <w:numPr>
          <w:ilvl w:val="0"/>
          <w:numId w:val="24"/>
        </w:numPr>
        <w:ind w:left="964" w:hanging="567"/>
        <w:rPr>
          <w:rFonts w:asciiTheme="majorHAnsi" w:hAnsiTheme="majorHAnsi"/>
        </w:rPr>
      </w:pPr>
      <w:r w:rsidRPr="00F27368">
        <w:rPr>
          <w:rFonts w:asciiTheme="majorHAnsi" w:hAnsiTheme="majorHAnsi"/>
        </w:rPr>
        <w:t xml:space="preserve">číslo faktury, </w:t>
      </w:r>
    </w:p>
    <w:p w:rsidRPr="00F27368" w:rsidR="00184CCF" w:rsidP="00F30234" w:rsidRDefault="000C71A5" w14:paraId="00FD3333" w14:textId="77777777">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rsidRPr="00F27368" w:rsidR="00184CCF" w:rsidP="00F30234" w:rsidRDefault="000C71A5" w14:paraId="0CA1E2E7" w14:textId="77777777">
      <w:pPr>
        <w:pStyle w:val="Nadpis5"/>
        <w:numPr>
          <w:ilvl w:val="0"/>
          <w:numId w:val="24"/>
        </w:numPr>
        <w:ind w:left="964" w:hanging="567"/>
        <w:rPr>
          <w:rFonts w:asciiTheme="majorHAnsi" w:hAnsiTheme="majorHAnsi"/>
        </w:rPr>
      </w:pPr>
      <w:r w:rsidRPr="00F27368">
        <w:rPr>
          <w:rFonts w:asciiTheme="majorHAnsi" w:hAnsiTheme="majorHAnsi"/>
        </w:rPr>
        <w:t>datum</w:t>
      </w:r>
      <w:r w:rsidRPr="00F27368" w:rsidR="00F81353">
        <w:rPr>
          <w:rFonts w:asciiTheme="majorHAnsi" w:hAnsiTheme="majorHAnsi"/>
        </w:rPr>
        <w:t xml:space="preserve"> odeslání</w:t>
      </w:r>
      <w:r w:rsidRPr="00F27368">
        <w:rPr>
          <w:rFonts w:asciiTheme="majorHAnsi" w:hAnsiTheme="majorHAnsi"/>
        </w:rPr>
        <w:t xml:space="preserve"> faktury</w:t>
      </w:r>
      <w:r w:rsidRPr="00F27368" w:rsidR="00F81353">
        <w:rPr>
          <w:rFonts w:asciiTheme="majorHAnsi" w:hAnsiTheme="majorHAnsi"/>
        </w:rPr>
        <w:t xml:space="preserve">, </w:t>
      </w:r>
    </w:p>
    <w:p w:rsidRPr="00F27368" w:rsidR="00184CCF" w:rsidP="00F30234" w:rsidRDefault="00F81353" w14:paraId="398A7450" w14:textId="77777777">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rsidRPr="00F27368" w:rsidR="00184CCF" w:rsidP="00F30234" w:rsidRDefault="000C71A5" w14:paraId="0F9CEF7A" w14:textId="77777777">
      <w:pPr>
        <w:pStyle w:val="Nadpis5"/>
        <w:numPr>
          <w:ilvl w:val="0"/>
          <w:numId w:val="24"/>
        </w:numPr>
        <w:ind w:left="964" w:hanging="567"/>
        <w:rPr>
          <w:rFonts w:asciiTheme="majorHAnsi" w:hAnsiTheme="majorHAnsi"/>
        </w:rPr>
      </w:pPr>
      <w:r w:rsidRPr="00F27368">
        <w:rPr>
          <w:rFonts w:asciiTheme="majorHAnsi" w:hAnsiTheme="majorHAnsi"/>
        </w:rPr>
        <w:t>datum</w:t>
      </w:r>
      <w:r w:rsidRPr="00F27368" w:rsidR="00F81353">
        <w:rPr>
          <w:rFonts w:asciiTheme="majorHAnsi" w:hAnsiTheme="majorHAnsi"/>
        </w:rPr>
        <w:t xml:space="preserve"> zdanitelného plnění, </w:t>
      </w:r>
    </w:p>
    <w:p w:rsidRPr="00F27368" w:rsidR="00184CCF" w:rsidP="00F30234" w:rsidRDefault="00F81353" w14:paraId="129BE55A" w14:textId="77777777">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Pr="00F27368" w:rsidR="00523C5D">
        <w:rPr>
          <w:rFonts w:asciiTheme="majorHAnsi" w:hAnsiTheme="majorHAnsi"/>
        </w:rPr>
        <w:t xml:space="preserve">bankovního </w:t>
      </w:r>
      <w:r w:rsidRPr="00F27368">
        <w:rPr>
          <w:rFonts w:asciiTheme="majorHAnsi" w:hAnsiTheme="majorHAnsi"/>
        </w:rPr>
        <w:t xml:space="preserve">ústavu a číslo účtu, na který se má platit, </w:t>
      </w:r>
    </w:p>
    <w:p w:rsidRPr="00F27368" w:rsidR="00184CCF" w:rsidP="00F30234" w:rsidRDefault="00F81353" w14:paraId="01BA72DC" w14:textId="4639C13E">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rsidRPr="00F27368" w:rsidR="00184CCF" w:rsidP="00F30234" w:rsidRDefault="00F81353" w14:paraId="68D50822" w14:textId="77777777">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rsidR="00184CCF" w:rsidP="00F30234" w:rsidRDefault="00F81353" w14:paraId="4FA5F29E" w14:textId="5F955AA5">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rsidRPr="00586DB0" w:rsidR="00E672F4" w:rsidP="00E672F4" w:rsidRDefault="00E672F4" w14:paraId="1339840B" w14:textId="3C4CF6DE">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akce EPC II – energetické úspory Středočeského kraje – soubor objektů č. </w:t>
      </w:r>
      <w:r w:rsidR="00611CDF">
        <w:rPr>
          <w:rFonts w:asciiTheme="majorHAnsi" w:hAnsiTheme="majorHAnsi"/>
        </w:rPr>
        <w:t>7</w:t>
      </w:r>
      <w:r w:rsidRPr="00586DB0">
        <w:rPr>
          <w:rFonts w:asciiTheme="majorHAnsi" w:hAnsiTheme="majorHAnsi"/>
        </w:rPr>
        <w:t>“,</w:t>
      </w:r>
    </w:p>
    <w:p w:rsidRPr="00586DB0" w:rsidR="00E672F4" w:rsidP="00586DB0" w:rsidRDefault="00E672F4" w14:paraId="208B5890" w14:textId="6A286BBC">
      <w:pPr>
        <w:pStyle w:val="Nadpis5"/>
        <w:numPr>
          <w:ilvl w:val="0"/>
          <w:numId w:val="24"/>
        </w:numPr>
        <w:ind w:left="964" w:hanging="567"/>
        <w:rPr>
          <w:rFonts w:asciiTheme="majorHAnsi" w:hAnsiTheme="majorHAnsi"/>
        </w:rPr>
      </w:pPr>
      <w:r w:rsidRPr="00586DB0">
        <w:rPr>
          <w:rFonts w:asciiTheme="majorHAnsi" w:hAnsiTheme="majorHAnsi"/>
        </w:rPr>
        <w:t>předávací protokol podepsaný oběma Smluvními stranami,</w:t>
      </w:r>
    </w:p>
    <w:p w:rsidRPr="00586DB0" w:rsidR="00E672F4" w:rsidP="00586DB0" w:rsidRDefault="00611CDF" w14:paraId="1CD1597E" w14:textId="0E76E06F">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Pr="00586DB0" w:rsidR="00E672F4">
        <w:rPr>
          <w:rFonts w:asciiTheme="majorHAnsi" w:hAnsiTheme="majorHAnsi"/>
        </w:rPr>
        <w:t>příloh</w:t>
      </w:r>
      <w:r>
        <w:rPr>
          <w:rFonts w:asciiTheme="majorHAnsi" w:hAnsiTheme="majorHAnsi"/>
        </w:rPr>
        <w:t>a</w:t>
      </w:r>
      <w:r w:rsidRPr="00586DB0" w:rsidR="00E672F4">
        <w:rPr>
          <w:rFonts w:asciiTheme="majorHAnsi" w:hAnsiTheme="majorHAnsi"/>
        </w:rPr>
        <w:t xml:space="preserve"> s rozpisem konečných nákladů na stavební a technologickou část zvlášť ke každému objektu.</w:t>
      </w:r>
    </w:p>
    <w:p w:rsidRPr="00F27368" w:rsidR="00F81353" w:rsidP="00957080" w:rsidRDefault="00F81353" w14:paraId="2C598851" w14:textId="77777777">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Pr="00F27368" w:rsidR="00D0603C">
        <w:rPr>
          <w:rFonts w:asciiTheme="majorHAnsi" w:hAnsiTheme="majorHAnsi"/>
        </w:rPr>
        <w:t>[7]</w:t>
      </w:r>
      <w:r w:rsidRPr="00F27368">
        <w:rPr>
          <w:rFonts w:asciiTheme="majorHAnsi" w:hAnsiTheme="majorHAnsi"/>
        </w:rPr>
        <w:t xml:space="preserve"> dnů od jejího obdržení. V takovém případě </w:t>
      </w:r>
      <w:proofErr w:type="gramStart"/>
      <w:r w:rsidRPr="00F27368" w:rsidR="002B1FDB">
        <w:rPr>
          <w:rFonts w:asciiTheme="majorHAnsi" w:hAnsiTheme="majorHAnsi"/>
        </w:rPr>
        <w:t>končí</w:t>
      </w:r>
      <w:proofErr w:type="gramEnd"/>
      <w:r w:rsidRPr="00F27368" w:rsidR="002B1FDB">
        <w:rPr>
          <w:rFonts w:asciiTheme="majorHAnsi" w:hAnsiTheme="majorHAnsi"/>
        </w:rPr>
        <w:t xml:space="preserve"> </w:t>
      </w:r>
      <w:r w:rsidRPr="00F27368">
        <w:rPr>
          <w:rFonts w:asciiTheme="majorHAnsi" w:hAnsiTheme="majorHAnsi"/>
        </w:rPr>
        <w:t>běh lhůty splatnosti a nová lhůta splatnosti počne běžet doručením opravené faktury.</w:t>
      </w:r>
    </w:p>
    <w:p w:rsidRPr="00F27368" w:rsidR="00F81353" w:rsidRDefault="00F81353" w14:paraId="01CF5B01" w14:textId="77777777">
      <w:pPr>
        <w:pStyle w:val="Nadpis1"/>
        <w:rPr>
          <w:rFonts w:asciiTheme="majorHAnsi" w:hAnsiTheme="majorHAnsi"/>
        </w:rPr>
      </w:pPr>
      <w:r w:rsidRPr="00F27368">
        <w:rPr>
          <w:rFonts w:asciiTheme="majorHAnsi" w:hAnsiTheme="majorHAnsi"/>
          <w:b w:val="0"/>
        </w:rPr>
        <w:br/>
      </w:r>
      <w:bookmarkStart w:name="_Toc326522986" w:id="139"/>
      <w:bookmarkStart w:name="_Ref453015176" w:id="140"/>
      <w:r w:rsidRPr="00F27368" w:rsidR="006940C2">
        <w:rPr>
          <w:rFonts w:asciiTheme="majorHAnsi" w:hAnsiTheme="majorHAnsi"/>
        </w:rPr>
        <w:t>Splatnost</w:t>
      </w:r>
      <w:bookmarkEnd w:id="139"/>
      <w:bookmarkEnd w:id="140"/>
    </w:p>
    <w:p w:rsidRPr="005A552D" w:rsidR="005A552D" w:rsidP="005A552D" w:rsidRDefault="005A552D" w14:paraId="3D0E5142" w14:textId="0C68761A">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rsidR="00FC7029" w:rsidP="00957080" w:rsidRDefault="00204722" w14:paraId="3D7B983F" w14:textId="5412552C">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Pr="00F27368" w:rsidR="005678C6">
        <w:rPr>
          <w:rFonts w:asciiTheme="majorHAnsi" w:hAnsiTheme="majorHAnsi"/>
        </w:rPr>
        <w:t>[</w:t>
      </w:r>
      <w:r w:rsidRPr="00F27368" w:rsidR="00855659">
        <w:rPr>
          <w:rFonts w:asciiTheme="majorHAnsi" w:hAnsiTheme="majorHAnsi"/>
        </w:rPr>
        <w:t>30</w:t>
      </w:r>
      <w:r w:rsidRPr="00F27368" w:rsidR="005678C6">
        <w:rPr>
          <w:rFonts w:asciiTheme="majorHAnsi" w:hAnsiTheme="majorHAnsi"/>
        </w:rPr>
        <w:t>]</w:t>
      </w:r>
      <w:r w:rsidRPr="00F27368">
        <w:rPr>
          <w:rFonts w:asciiTheme="majorHAnsi" w:hAnsiTheme="majorHAnsi"/>
        </w:rPr>
        <w:t xml:space="preserve"> dnů ode dne doručení</w:t>
      </w:r>
      <w:r w:rsidRPr="00F27368" w:rsidR="00BB26C6">
        <w:rPr>
          <w:rFonts w:asciiTheme="majorHAnsi" w:hAnsiTheme="majorHAnsi"/>
        </w:rPr>
        <w:t xml:space="preserve"> příslušné faktury vystavené </w:t>
      </w:r>
      <w:r w:rsidRPr="00F27368" w:rsidR="009B0F45">
        <w:rPr>
          <w:rFonts w:asciiTheme="majorHAnsi" w:hAnsiTheme="majorHAnsi"/>
        </w:rPr>
        <w:t>ze strany ESCO po splněn</w:t>
      </w:r>
      <w:r w:rsidRPr="00F27368" w:rsidR="00CA2736">
        <w:rPr>
          <w:rFonts w:asciiTheme="majorHAnsi" w:hAnsiTheme="majorHAnsi"/>
        </w:rPr>
        <w:t>í</w:t>
      </w:r>
      <w:r w:rsidRPr="00F27368" w:rsidR="009B0F45">
        <w:rPr>
          <w:rFonts w:asciiTheme="majorHAnsi" w:hAnsiTheme="majorHAnsi"/>
        </w:rPr>
        <w:t xml:space="preserve"> podmínek stanovených </w:t>
      </w:r>
      <w:r w:rsidRPr="00F27368" w:rsidR="00825AFC">
        <w:rPr>
          <w:rFonts w:asciiTheme="majorHAnsi" w:hAnsiTheme="majorHAnsi"/>
        </w:rPr>
        <w:t>v</w:t>
      </w:r>
      <w:r w:rsidRPr="00F27368" w:rsidR="0023186F">
        <w:rPr>
          <w:rFonts w:asciiTheme="majorHAnsi" w:hAnsiTheme="majorHAnsi"/>
        </w:rPr>
        <w:t> </w:t>
      </w:r>
      <w:r w:rsidRPr="00F27368" w:rsidR="00B40838">
        <w:rPr>
          <w:rFonts w:asciiTheme="majorHAnsi" w:hAnsiTheme="majorHAnsi"/>
        </w:rPr>
        <w:fldChar w:fldCharType="begin"/>
      </w:r>
      <w:r w:rsidRPr="00F27368" w:rsidR="00B40838">
        <w:rPr>
          <w:rFonts w:asciiTheme="majorHAnsi" w:hAnsiTheme="majorHAnsi"/>
        </w:rPr>
        <w:instrText xml:space="preserve"> REF _Ref331687093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15.2</w:t>
      </w:r>
      <w:r w:rsidRPr="00F27368" w:rsidR="00B40838">
        <w:rPr>
          <w:rFonts w:asciiTheme="majorHAnsi" w:hAnsiTheme="majorHAnsi"/>
        </w:rPr>
        <w:fldChar w:fldCharType="end"/>
      </w:r>
      <w:r w:rsidRPr="00F27368" w:rsidR="00957080">
        <w:rPr>
          <w:rFonts w:asciiTheme="majorHAnsi" w:hAnsiTheme="majorHAnsi"/>
        </w:rPr>
        <w:t xml:space="preserve"> </w:t>
      </w:r>
      <w:r w:rsidRPr="00F27368" w:rsidR="00FC7029">
        <w:rPr>
          <w:rFonts w:asciiTheme="majorHAnsi" w:hAnsiTheme="majorHAnsi"/>
        </w:rPr>
        <w:t>smlouvy (po schválení průběžné zpráv</w:t>
      </w:r>
      <w:r w:rsidRPr="00F27368" w:rsidR="00624154">
        <w:rPr>
          <w:rFonts w:asciiTheme="majorHAnsi" w:hAnsiTheme="majorHAnsi"/>
        </w:rPr>
        <w:t>y za příslušné zúčtovací období)</w:t>
      </w:r>
      <w:r w:rsidRPr="00F27368" w:rsidR="00D66464">
        <w:rPr>
          <w:rFonts w:asciiTheme="majorHAnsi" w:hAnsiTheme="majorHAnsi"/>
        </w:rPr>
        <w:t>.</w:t>
      </w:r>
    </w:p>
    <w:p w:rsidRPr="00F27368" w:rsidR="00D66464" w:rsidP="00957080" w:rsidRDefault="00F81353" w14:paraId="498C8125" w14:textId="25138856">
      <w:pPr>
        <w:pStyle w:val="Nadpis2"/>
        <w:rPr>
          <w:rFonts w:asciiTheme="majorHAnsi" w:hAnsiTheme="majorHAnsi"/>
        </w:rPr>
      </w:pPr>
      <w:bookmarkStart w:name="_Ref452526547" w:id="141"/>
      <w:r w:rsidRPr="00F27368">
        <w:rPr>
          <w:rFonts w:asciiTheme="majorHAnsi" w:hAnsiTheme="majorHAnsi"/>
        </w:rPr>
        <w:t xml:space="preserve">Splatnost vyúčtované prémie anebo sankce se sjednává v délce </w:t>
      </w:r>
      <w:r w:rsidRPr="00F27368" w:rsidR="005678C6">
        <w:rPr>
          <w:rFonts w:asciiTheme="majorHAnsi" w:hAnsiTheme="majorHAnsi"/>
        </w:rPr>
        <w:t>[</w:t>
      </w:r>
      <w:r w:rsidRPr="00F27368" w:rsidR="00855659">
        <w:rPr>
          <w:rFonts w:asciiTheme="majorHAnsi" w:hAnsiTheme="majorHAnsi"/>
        </w:rPr>
        <w:t>30</w:t>
      </w:r>
      <w:r w:rsidRPr="00F27368" w:rsidR="005678C6">
        <w:rPr>
          <w:rFonts w:asciiTheme="majorHAnsi" w:hAnsiTheme="majorHAnsi"/>
        </w:rPr>
        <w:t>]</w:t>
      </w:r>
      <w:r w:rsidRPr="00F27368">
        <w:rPr>
          <w:rFonts w:asciiTheme="majorHAnsi" w:hAnsiTheme="majorHAnsi"/>
        </w:rPr>
        <w:t xml:space="preserve"> dnů ode dne doručení příslušné faktury.</w:t>
      </w:r>
      <w:bookmarkEnd w:id="141"/>
    </w:p>
    <w:p w:rsidRPr="00F27368" w:rsidR="00D66464" w:rsidP="00957080" w:rsidRDefault="00F81353" w14:paraId="2E4331F3" w14:textId="653EF849">
      <w:pPr>
        <w:pStyle w:val="Nadpis2"/>
        <w:rPr>
          <w:rFonts w:asciiTheme="majorHAnsi" w:hAnsiTheme="majorHAnsi"/>
        </w:rPr>
      </w:pPr>
      <w:r w:rsidRPr="00F27368">
        <w:rPr>
          <w:rFonts w:asciiTheme="majorHAnsi" w:hAnsiTheme="majorHAnsi"/>
        </w:rPr>
        <w:t xml:space="preserve">Na splatnost </w:t>
      </w:r>
      <w:r w:rsidRPr="00D95389" w:rsidR="00D95389">
        <w:rPr>
          <w:rFonts w:asciiTheme="majorHAnsi" w:hAnsiTheme="majorHAnsi"/>
        </w:rPr>
        <w:t>vyúčtované ceny za provedení dodatečných opatření se přiměřeně použije odst. 1 tohoto Článku.</w:t>
      </w:r>
    </w:p>
    <w:p w:rsidRPr="00F27368" w:rsidR="00F81353" w:rsidP="00957080" w:rsidRDefault="00F81353" w14:paraId="62DFF205" w14:textId="77777777">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rsidRPr="00F27368" w:rsidR="00301F93" w:rsidP="00301F93" w:rsidRDefault="00F81353" w14:paraId="4454933E" w14:textId="77777777">
      <w:pPr>
        <w:pStyle w:val="Nadpis1"/>
        <w:spacing w:before="360"/>
        <w:rPr>
          <w:rFonts w:asciiTheme="majorHAnsi" w:hAnsiTheme="majorHAnsi"/>
        </w:rPr>
      </w:pPr>
      <w:r w:rsidRPr="00F27368">
        <w:rPr>
          <w:rFonts w:asciiTheme="majorHAnsi" w:hAnsiTheme="majorHAnsi"/>
          <w:b w:val="0"/>
        </w:rPr>
        <w:br/>
      </w:r>
      <w:bookmarkStart w:name="_Ref172276489" w:id="142"/>
      <w:bookmarkStart w:name="_Toc264472733" w:id="143"/>
      <w:bookmarkStart w:name="_Toc326522987" w:id="144"/>
      <w:bookmarkStart w:name="_Toc450596931" w:id="145"/>
      <w:bookmarkStart w:name="_Ref152688224" w:id="146"/>
      <w:bookmarkStart w:name="_Ref207427896" w:id="147"/>
      <w:r w:rsidRPr="00F27368" w:rsidR="00301F93">
        <w:rPr>
          <w:rFonts w:asciiTheme="majorHAnsi" w:hAnsiTheme="majorHAnsi"/>
        </w:rPr>
        <w:t>Předčasné splacení</w:t>
      </w:r>
      <w:bookmarkEnd w:id="142"/>
      <w:bookmarkEnd w:id="143"/>
      <w:bookmarkEnd w:id="144"/>
      <w:bookmarkEnd w:id="145"/>
    </w:p>
    <w:p w:rsidRPr="00F27368" w:rsidR="00301F93" w:rsidP="005400DD" w:rsidRDefault="00AD550A" w14:paraId="6E31214D" w14:textId="7C2B373B">
      <w:pPr>
        <w:pStyle w:val="Nadpis2"/>
        <w:numPr>
          <w:ilvl w:val="0"/>
          <w:numId w:val="0"/>
        </w:numPr>
        <w:ind w:left="397"/>
        <w:rPr>
          <w:rFonts w:asciiTheme="majorHAnsi" w:hAnsiTheme="majorHAnsi"/>
        </w:rPr>
      </w:pPr>
      <w:bookmarkStart w:name="_Ref334175892" w:id="148"/>
      <w:r>
        <w:rPr>
          <w:rFonts w:asciiTheme="majorHAnsi" w:hAnsiTheme="majorHAnsi"/>
        </w:rPr>
        <w:t>Neuplatní se.</w:t>
      </w:r>
      <w:bookmarkEnd w:id="148"/>
    </w:p>
    <w:p w:rsidRPr="00A7728B" w:rsidR="00B52248" w:rsidP="00301F93" w:rsidRDefault="00B52248" w14:paraId="49722B1F" w14:textId="77777777">
      <w:pPr>
        <w:pStyle w:val="Nadpis1"/>
        <w:rPr>
          <w:rFonts w:asciiTheme="majorHAnsi" w:hAnsiTheme="majorHAnsi"/>
        </w:rPr>
      </w:pPr>
      <w:r w:rsidRPr="00F27368">
        <w:rPr>
          <w:rFonts w:asciiTheme="majorHAnsi" w:hAnsiTheme="majorHAnsi"/>
          <w:b w:val="0"/>
        </w:rPr>
        <w:br/>
      </w:r>
      <w:r w:rsidRPr="00A7728B" w:rsidR="00613492">
        <w:rPr>
          <w:rFonts w:asciiTheme="majorHAnsi" w:hAnsiTheme="majorHAnsi"/>
        </w:rPr>
        <w:t>Další platební podmínky</w:t>
      </w:r>
    </w:p>
    <w:p w:rsidRPr="00E117FB" w:rsidR="00013D32" w:rsidP="00957080" w:rsidRDefault="00B52248" w14:paraId="14F302BD" w14:textId="6C40BA29">
      <w:pPr>
        <w:pStyle w:val="Nadpis2"/>
        <w:rPr>
          <w:rFonts w:asciiTheme="majorHAnsi" w:hAnsiTheme="majorHAnsi"/>
        </w:rPr>
      </w:pPr>
      <w:bookmarkStart w:name="_Ref330840471" w:id="149"/>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Pr="00F27368" w:rsidR="00D94101">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Pr="00E117FB" w:rsidR="001C753F">
        <w:rPr>
          <w:rFonts w:asciiTheme="majorHAnsi" w:hAnsiTheme="majorHAnsi"/>
        </w:rPr>
        <w:fldChar w:fldCharType="begin"/>
      </w:r>
      <w:r w:rsidRPr="00E117FB" w:rsidR="001C753F">
        <w:rPr>
          <w:rFonts w:asciiTheme="majorHAnsi" w:hAnsiTheme="majorHAnsi"/>
        </w:rPr>
        <w:instrText xml:space="preserve"> REF _Ref453015176 \r \h  \* MERGEFORMAT </w:instrText>
      </w:r>
      <w:r w:rsidRPr="00E117FB" w:rsidR="001C753F">
        <w:rPr>
          <w:rFonts w:asciiTheme="majorHAnsi" w:hAnsiTheme="majorHAnsi"/>
        </w:rPr>
      </w:r>
      <w:r w:rsidRPr="00E117FB" w:rsidR="001C753F">
        <w:rPr>
          <w:rFonts w:asciiTheme="majorHAnsi" w:hAnsiTheme="majorHAnsi"/>
        </w:rPr>
        <w:fldChar w:fldCharType="separate"/>
      </w:r>
      <w:r w:rsidR="001C753F">
        <w:rPr>
          <w:rFonts w:asciiTheme="majorHAnsi" w:hAnsiTheme="majorHAnsi"/>
        </w:rPr>
        <w:t>Článek 26</w:t>
      </w:r>
      <w:r w:rsidRPr="00E117FB" w:rsidR="001C753F">
        <w:rPr>
          <w:rFonts w:asciiTheme="majorHAnsi" w:hAnsiTheme="majorHAnsi"/>
        </w:rPr>
        <w:fldChar w:fldCharType="end"/>
      </w:r>
      <w:r w:rsidRPr="00E117FB" w:rsidR="00957080">
        <w:rPr>
          <w:rFonts w:asciiTheme="majorHAnsi" w:hAnsiTheme="majorHAnsi"/>
        </w:rPr>
        <w:t>.</w:t>
      </w:r>
    </w:p>
    <w:bookmarkEnd w:id="149"/>
    <w:p w:rsidRPr="00E117FB" w:rsidR="0040380B" w:rsidP="00957080" w:rsidRDefault="00B52248" w14:paraId="49BCC2FC" w14:textId="35808D3D">
      <w:pPr>
        <w:pStyle w:val="Nadpis2"/>
        <w:rPr>
          <w:rFonts w:asciiTheme="majorHAnsi" w:hAnsiTheme="majorHAnsi"/>
        </w:rPr>
      </w:pPr>
      <w:r w:rsidRPr="00E117FB">
        <w:rPr>
          <w:rFonts w:asciiTheme="majorHAnsi" w:hAnsiTheme="majorHAnsi"/>
        </w:rPr>
        <w:t>Marným uplynutím lhůty k</w:t>
      </w:r>
      <w:r w:rsidRPr="00E117FB" w:rsidR="00E117FB">
        <w:rPr>
          <w:rFonts w:asciiTheme="majorHAnsi" w:hAnsiTheme="majorHAnsi"/>
        </w:rPr>
        <w:t> </w:t>
      </w:r>
      <w:r w:rsidRPr="00E117FB">
        <w:rPr>
          <w:rFonts w:asciiTheme="majorHAnsi" w:hAnsiTheme="majorHAnsi"/>
        </w:rPr>
        <w:t>nápravě</w:t>
      </w:r>
      <w:r w:rsidRPr="00E117FB" w:rsidR="00E117FB">
        <w:rPr>
          <w:rFonts w:asciiTheme="majorHAnsi" w:hAnsiTheme="majorHAnsi"/>
        </w:rPr>
        <w:t xml:space="preserve"> dle předcházejícího odstavce</w:t>
      </w:r>
      <w:r w:rsidRPr="00E117FB">
        <w:rPr>
          <w:rFonts w:asciiTheme="majorHAnsi" w:hAnsiTheme="majorHAnsi"/>
        </w:rPr>
        <w:t>:</w:t>
      </w:r>
    </w:p>
    <w:p w:rsidRPr="00E117FB" w:rsidR="00B52248" w:rsidP="00957080" w:rsidRDefault="0040380B" w14:paraId="69910B78" w14:textId="77777777">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Pr="00E117FB" w:rsidR="00B52248">
        <w:rPr>
          <w:rFonts w:asciiTheme="majorHAnsi" w:hAnsiTheme="majorHAnsi"/>
        </w:rPr>
        <w:t>zaniká závazek ESCO poskytovat Klientovi energetický management a Klientovi zaniká závazek jí za to platit cenu;</w:t>
      </w:r>
    </w:p>
    <w:p w:rsidRPr="00F27368" w:rsidR="00B52248" w:rsidP="00957080" w:rsidRDefault="0040380B" w14:paraId="7C71F732" w14:textId="77777777">
      <w:pPr>
        <w:pStyle w:val="Nadpis2"/>
        <w:numPr>
          <w:ilvl w:val="0"/>
          <w:numId w:val="0"/>
        </w:numPr>
        <w:ind w:left="397"/>
        <w:rPr>
          <w:rFonts w:asciiTheme="majorHAnsi" w:hAnsiTheme="majorHAnsi"/>
        </w:rPr>
      </w:pPr>
      <w:r w:rsidRPr="00E117FB">
        <w:rPr>
          <w:rFonts w:asciiTheme="majorHAnsi" w:hAnsiTheme="majorHAnsi"/>
        </w:rPr>
        <w:t xml:space="preserve">b) </w:t>
      </w:r>
      <w:r w:rsidRPr="00E117FB" w:rsidR="00B52248">
        <w:rPr>
          <w:rFonts w:asciiTheme="majorHAnsi" w:hAnsiTheme="majorHAnsi"/>
        </w:rPr>
        <w:t>zaniká garance poskytovaná ze strany ESCO, ledaže se smluvní strany dohodnou písemným dodatkem k této smlouvě jinak.</w:t>
      </w:r>
    </w:p>
    <w:p w:rsidRPr="00F27368" w:rsidR="00F81353" w:rsidP="007F7830" w:rsidRDefault="00F81353" w14:paraId="3B253BFD" w14:textId="77777777">
      <w:pPr>
        <w:pStyle w:val="Nzev"/>
        <w:keepNext/>
        <w:pageBreakBefore/>
        <w:spacing w:before="600"/>
        <w:rPr>
          <w:rFonts w:asciiTheme="majorHAnsi" w:hAnsiTheme="majorHAnsi"/>
          <w:b/>
          <w:sz w:val="28"/>
          <w:szCs w:val="28"/>
        </w:rPr>
      </w:pPr>
      <w:bookmarkStart w:name="_Toc326522989" w:id="150"/>
      <w:bookmarkEnd w:id="146"/>
      <w:bookmarkEnd w:id="147"/>
      <w:r w:rsidRPr="00F27368">
        <w:rPr>
          <w:rFonts w:asciiTheme="majorHAnsi" w:hAnsiTheme="majorHAnsi"/>
          <w:b/>
          <w:sz w:val="28"/>
          <w:szCs w:val="28"/>
        </w:rPr>
        <w:t>Oddíl II: Ostatní ujednání</w:t>
      </w:r>
      <w:bookmarkEnd w:id="150"/>
    </w:p>
    <w:p w:rsidRPr="00F27368" w:rsidR="00272371" w:rsidP="00D1096E" w:rsidRDefault="00F81353" w14:paraId="1E7B3872" w14:textId="77777777">
      <w:pPr>
        <w:pStyle w:val="Nadpis1"/>
        <w:spacing w:before="360"/>
        <w:rPr>
          <w:rFonts w:asciiTheme="majorHAnsi" w:hAnsiTheme="majorHAnsi"/>
        </w:rPr>
      </w:pPr>
      <w:r w:rsidRPr="00F27368">
        <w:rPr>
          <w:rFonts w:asciiTheme="majorHAnsi" w:hAnsiTheme="majorHAnsi"/>
          <w:b w:val="0"/>
        </w:rPr>
        <w:br/>
      </w:r>
      <w:bookmarkStart w:name="_Toc326522990" w:id="151"/>
      <w:r w:rsidRPr="00F27368">
        <w:rPr>
          <w:rFonts w:asciiTheme="majorHAnsi" w:hAnsiTheme="majorHAnsi"/>
        </w:rPr>
        <w:t>Vzájemná informační povinnost</w:t>
      </w:r>
      <w:bookmarkEnd w:id="151"/>
    </w:p>
    <w:p w:rsidRPr="00F27368" w:rsidR="00D1096E" w:rsidP="00957080" w:rsidRDefault="00D1096E" w14:paraId="78313797" w14:textId="77777777">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Pr="00F27368" w:rsidR="00D975AA">
        <w:rPr>
          <w:rFonts w:asciiTheme="majorHAnsi" w:hAnsiTheme="majorHAnsi"/>
        </w:rPr>
        <w:t xml:space="preserve"> </w:t>
      </w:r>
      <w:r w:rsidRPr="00F27368">
        <w:rPr>
          <w:rFonts w:asciiTheme="majorHAnsi" w:hAnsiTheme="majorHAnsi"/>
        </w:rPr>
        <w:t xml:space="preserve">Klient bude ESCO nejméně </w:t>
      </w:r>
      <w:r w:rsidRPr="00F27368" w:rsidR="00D0603C">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rsidRPr="00F27368" w:rsidR="00F81353" w:rsidP="00957080" w:rsidRDefault="00F81353" w14:paraId="132E9551" w14:textId="77777777">
      <w:pPr>
        <w:pStyle w:val="Nadpis2"/>
        <w:rPr>
          <w:rFonts w:asciiTheme="majorHAnsi" w:hAnsiTheme="majorHAnsi"/>
        </w:rPr>
      </w:pPr>
      <w:r w:rsidRPr="00F27368">
        <w:rPr>
          <w:rFonts w:asciiTheme="majorHAnsi" w:hAnsiTheme="majorHAnsi"/>
        </w:rPr>
        <w:t>ESCO</w:t>
      </w:r>
      <w:r w:rsidRPr="00F27368" w:rsidR="00F46AC8">
        <w:rPr>
          <w:rFonts w:asciiTheme="majorHAnsi" w:hAnsiTheme="majorHAnsi"/>
        </w:rPr>
        <w:t xml:space="preserve"> je</w:t>
      </w:r>
      <w:r w:rsidRPr="00F27368" w:rsidR="00336107">
        <w:rPr>
          <w:rFonts w:asciiTheme="majorHAnsi" w:hAnsiTheme="majorHAnsi"/>
        </w:rPr>
        <w:t xml:space="preserve"> oprávněna</w:t>
      </w:r>
    </w:p>
    <w:p w:rsidRPr="00F27368" w:rsidR="00184CCF" w:rsidP="00F30234" w:rsidRDefault="00F81353" w14:paraId="7D2308D5" w14:textId="77777777">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Pr="00F27368" w:rsidR="009F73DD">
        <w:rPr>
          <w:rFonts w:asciiTheme="majorHAnsi" w:hAnsiTheme="majorHAnsi"/>
        </w:rPr>
        <w:t xml:space="preserve">od </w:t>
      </w:r>
      <w:r w:rsidRPr="00F27368">
        <w:rPr>
          <w:rFonts w:asciiTheme="majorHAnsi" w:hAnsiTheme="majorHAnsi"/>
        </w:rPr>
        <w:t>Klienta, příp. jeho</w:t>
      </w:r>
      <w:r w:rsidRPr="00F27368" w:rsidR="009F73DD">
        <w:rPr>
          <w:rFonts w:asciiTheme="majorHAnsi" w:hAnsiTheme="majorHAnsi"/>
        </w:rPr>
        <w:t xml:space="preserve"> zaměstnanců,</w:t>
      </w:r>
      <w:r w:rsidRPr="00F27368">
        <w:rPr>
          <w:rFonts w:asciiTheme="majorHAnsi" w:hAnsiTheme="majorHAnsi"/>
        </w:rPr>
        <w:t xml:space="preserve"> smluvních partnerů</w:t>
      </w:r>
      <w:r w:rsidRPr="00F27368" w:rsidR="002B1FDB">
        <w:rPr>
          <w:rFonts w:asciiTheme="majorHAnsi" w:hAnsiTheme="majorHAnsi"/>
        </w:rPr>
        <w:t xml:space="preserve"> nebo zástupců</w:t>
      </w:r>
      <w:r w:rsidRPr="00F27368">
        <w:rPr>
          <w:rFonts w:asciiTheme="majorHAnsi" w:hAnsiTheme="majorHAnsi"/>
        </w:rPr>
        <w:t>, je-li to třeba, informace a vysvětlení</w:t>
      </w:r>
      <w:r w:rsidRPr="00F27368" w:rsidR="00EA738A">
        <w:rPr>
          <w:rFonts w:asciiTheme="majorHAnsi" w:hAnsiTheme="majorHAnsi"/>
        </w:rPr>
        <w:t xml:space="preserve"> související s předmětem plnění dle této smlouvy</w:t>
      </w:r>
      <w:r w:rsidRPr="00F27368">
        <w:rPr>
          <w:rFonts w:asciiTheme="majorHAnsi" w:hAnsiTheme="majorHAnsi"/>
        </w:rPr>
        <w:t>;</w:t>
      </w:r>
    </w:p>
    <w:p w:rsidRPr="00F27368" w:rsidR="00184CCF" w:rsidP="00F30234" w:rsidRDefault="001F2E16" w14:paraId="4416CD5D" w14:textId="77777777">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Pr="00F27368" w:rsidR="00756347">
        <w:rPr>
          <w:rFonts w:asciiTheme="majorHAnsi" w:hAnsiTheme="majorHAnsi"/>
        </w:rPr>
        <w:t>potvrzení/dokumenty/</w:t>
      </w:r>
      <w:r w:rsidRPr="00F27368">
        <w:rPr>
          <w:rFonts w:asciiTheme="majorHAnsi" w:hAnsiTheme="majorHAnsi"/>
        </w:rPr>
        <w:t xml:space="preserve">informace v rozsahu nezbytném </w:t>
      </w:r>
      <w:r w:rsidRPr="00F27368" w:rsidR="00D0603C">
        <w:rPr>
          <w:rFonts w:asciiTheme="majorHAnsi" w:hAnsiTheme="majorHAnsi"/>
        </w:rPr>
        <w:t xml:space="preserve">pro </w:t>
      </w:r>
      <w:r w:rsidRPr="00F27368">
        <w:rPr>
          <w:rFonts w:asciiTheme="majorHAnsi" w:hAnsiTheme="majorHAnsi"/>
        </w:rPr>
        <w:t>zajištění financování realizace opatření dle této smlouvy;</w:t>
      </w:r>
    </w:p>
    <w:p w:rsidRPr="00F27368" w:rsidR="00184CCF" w:rsidP="00F30234" w:rsidRDefault="00F81353" w14:paraId="39D13789" w14:textId="77777777">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Pr="00F27368" w:rsidR="00D1096E">
        <w:rPr>
          <w:rFonts w:asciiTheme="majorHAnsi" w:hAnsiTheme="majorHAnsi"/>
        </w:rPr>
        <w:t>dokumentů souvisejících s předmětem plnění dle této smlouvy</w:t>
      </w:r>
      <w:r w:rsidRPr="00F27368">
        <w:rPr>
          <w:rFonts w:asciiTheme="majorHAnsi" w:hAnsiTheme="majorHAnsi"/>
        </w:rPr>
        <w:t>.</w:t>
      </w:r>
    </w:p>
    <w:p w:rsidRPr="00F27368" w:rsidR="00F81353" w:rsidP="00957080" w:rsidRDefault="00F81353" w14:paraId="2A4C58F0" w14:textId="77777777">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Pr="00F27368" w:rsidR="001E4171">
        <w:rPr>
          <w:rFonts w:asciiTheme="majorHAnsi" w:hAnsiTheme="majorHAnsi"/>
        </w:rPr>
        <w:t>[</w:t>
      </w:r>
      <w:r w:rsidRPr="00F27368">
        <w:rPr>
          <w:rFonts w:asciiTheme="majorHAnsi" w:hAnsiTheme="majorHAnsi"/>
        </w:rPr>
        <w:t>14</w:t>
      </w:r>
      <w:r w:rsidRPr="00F27368" w:rsidR="001E4171">
        <w:rPr>
          <w:rFonts w:asciiTheme="majorHAnsi" w:hAnsiTheme="majorHAnsi"/>
        </w:rPr>
        <w:t>]</w:t>
      </w:r>
      <w:r w:rsidRPr="00F27368">
        <w:rPr>
          <w:rFonts w:asciiTheme="majorHAnsi" w:hAnsiTheme="majorHAnsi"/>
        </w:rPr>
        <w:t xml:space="preserve"> dnů od vyžádání</w:t>
      </w:r>
      <w:r w:rsidRPr="00F27368" w:rsidR="004828AC">
        <w:rPr>
          <w:rFonts w:asciiTheme="majorHAnsi" w:hAnsiTheme="majorHAnsi"/>
        </w:rPr>
        <w:t>, pokud vznesené požadavky nejsou v rozporu obecně závaznými právními p</w:t>
      </w:r>
      <w:r w:rsidRPr="00F27368" w:rsidR="009F73DD">
        <w:rPr>
          <w:rFonts w:asciiTheme="majorHAnsi" w:hAnsiTheme="majorHAnsi"/>
        </w:rPr>
        <w:t xml:space="preserve">ředpisy a/nebo touto smlouvou. </w:t>
      </w:r>
    </w:p>
    <w:p w:rsidRPr="00F27368" w:rsidR="00F81353" w:rsidP="002F2917" w:rsidRDefault="00F81353" w14:paraId="75122AB6" w14:textId="77777777">
      <w:pPr>
        <w:pStyle w:val="Nadpis1"/>
        <w:rPr>
          <w:rFonts w:asciiTheme="majorHAnsi" w:hAnsiTheme="majorHAnsi"/>
        </w:rPr>
      </w:pPr>
      <w:r w:rsidRPr="00F27368">
        <w:rPr>
          <w:rFonts w:asciiTheme="majorHAnsi" w:hAnsiTheme="majorHAnsi"/>
          <w:b w:val="0"/>
        </w:rPr>
        <w:br/>
      </w:r>
      <w:bookmarkStart w:name="_Toc326522991" w:id="152"/>
      <w:r w:rsidRPr="00F27368" w:rsidR="00961E3D">
        <w:rPr>
          <w:rFonts w:asciiTheme="majorHAnsi" w:hAnsiTheme="majorHAnsi"/>
        </w:rPr>
        <w:t>Ochrana informací a o</w:t>
      </w:r>
      <w:r w:rsidRPr="00F27368" w:rsidR="008558DD">
        <w:rPr>
          <w:rFonts w:asciiTheme="majorHAnsi" w:hAnsiTheme="majorHAnsi"/>
        </w:rPr>
        <w:t xml:space="preserve">bchodní tajemství </w:t>
      </w:r>
      <w:bookmarkEnd w:id="152"/>
    </w:p>
    <w:p w:rsidRPr="00F27368" w:rsidR="00272371" w:rsidP="00957080" w:rsidRDefault="00961E3D" w14:paraId="54FD90B6" w14:textId="77777777">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Pr="00F27368" w:rsidR="000E477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svobodném přístupu k informacím, ve znění pozdějších předpisů</w:t>
      </w:r>
      <w:r w:rsidRPr="00F27368" w:rsidR="00A37686">
        <w:rPr>
          <w:rFonts w:asciiTheme="majorHAnsi" w:hAnsiTheme="majorHAnsi"/>
        </w:rPr>
        <w:t xml:space="preserve">, </w:t>
      </w:r>
      <w:r w:rsidRPr="00F27368" w:rsidR="002B1FDB">
        <w:rPr>
          <w:rFonts w:asciiTheme="majorHAnsi" w:hAnsiTheme="majorHAnsi"/>
        </w:rPr>
        <w:t>Z</w:t>
      </w:r>
      <w:r w:rsidRPr="00F27368" w:rsidR="00B83597">
        <w:rPr>
          <w:rFonts w:asciiTheme="majorHAnsi" w:hAnsiTheme="majorHAnsi"/>
        </w:rPr>
        <w:t>Z</w:t>
      </w:r>
      <w:r w:rsidRPr="00F27368" w:rsidR="002B1FDB">
        <w:rPr>
          <w:rFonts w:asciiTheme="majorHAnsi" w:hAnsiTheme="majorHAnsi"/>
        </w:rPr>
        <w:t>VZ</w:t>
      </w:r>
      <w:r w:rsidRPr="00F27368" w:rsidR="00A37686">
        <w:rPr>
          <w:rFonts w:asciiTheme="majorHAnsi" w:hAnsiTheme="majorHAnsi"/>
        </w:rPr>
        <w:t>, zákona o registru smluv</w:t>
      </w:r>
      <w:r w:rsidRPr="00F27368" w:rsidR="00D975AA">
        <w:rPr>
          <w:rFonts w:asciiTheme="majorHAnsi" w:hAnsiTheme="majorHAnsi"/>
        </w:rPr>
        <w:t>)</w:t>
      </w:r>
      <w:r w:rsidRPr="00F27368">
        <w:rPr>
          <w:rFonts w:asciiTheme="majorHAnsi" w:hAnsiTheme="majorHAnsi"/>
        </w:rPr>
        <w:t>.</w:t>
      </w:r>
      <w:r w:rsidRPr="00F27368" w:rsidR="00611DA0">
        <w:rPr>
          <w:rFonts w:asciiTheme="majorHAnsi" w:hAnsiTheme="majorHAnsi"/>
        </w:rPr>
        <w:t xml:space="preserve"> </w:t>
      </w:r>
      <w:r w:rsidRPr="00F27368">
        <w:rPr>
          <w:rFonts w:asciiTheme="majorHAnsi" w:hAnsiTheme="majorHAnsi"/>
        </w:rPr>
        <w:t xml:space="preserve"> </w:t>
      </w:r>
    </w:p>
    <w:p w:rsidRPr="00F27368" w:rsidR="00272371" w:rsidP="00957080" w:rsidRDefault="00961E3D" w14:paraId="1EA5750E" w14:textId="560C3798">
      <w:pPr>
        <w:pStyle w:val="Nadpis2"/>
        <w:rPr>
          <w:rFonts w:asciiTheme="majorHAnsi" w:hAnsiTheme="majorHAnsi"/>
        </w:rPr>
      </w:pPr>
      <w:r w:rsidRPr="00F27368">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w:t>
      </w:r>
      <w:r w:rsidRPr="00F27368" w:rsidR="00611DA0">
        <w:rPr>
          <w:rFonts w:asciiTheme="majorHAnsi" w:hAnsiTheme="majorHAnsi"/>
        </w:rPr>
        <w:t>oskytnout v tomto ohledu přiměřenou</w:t>
      </w:r>
      <w:r w:rsidRPr="00F27368">
        <w:rPr>
          <w:rFonts w:asciiTheme="majorHAnsi" w:hAnsiTheme="majorHAnsi"/>
        </w:rPr>
        <w:t xml:space="preserve"> součinnost.</w:t>
      </w:r>
      <w:r w:rsidRPr="00F27368" w:rsidR="00894B39">
        <w:rPr>
          <w:rFonts w:asciiTheme="majorHAnsi" w:hAnsiTheme="majorHAnsi"/>
        </w:rPr>
        <w:t xml:space="preserve"> ESCO se</w:t>
      </w:r>
      <w:r w:rsidRPr="00F27368" w:rsidR="00C8667A">
        <w:rPr>
          <w:rFonts w:asciiTheme="majorHAnsi" w:hAnsiTheme="majorHAnsi"/>
        </w:rPr>
        <w:t xml:space="preserve"> v této souvislosti</w:t>
      </w:r>
      <w:r w:rsidRPr="00F27368" w:rsidR="00894B39">
        <w:rPr>
          <w:rFonts w:asciiTheme="majorHAnsi" w:hAnsiTheme="majorHAnsi"/>
        </w:rPr>
        <w:t xml:space="preserve"> zavazuje </w:t>
      </w:r>
      <w:r w:rsidRPr="00F27368" w:rsidR="00AC3DA3">
        <w:rPr>
          <w:rFonts w:asciiTheme="majorHAnsi" w:hAnsiTheme="majorHAnsi"/>
        </w:rPr>
        <w:t xml:space="preserve">umožnit provedení kontroly všech dokladů, zejména pak účetních dokladů, souvisejících s realizací </w:t>
      </w:r>
      <w:r w:rsidR="00CE06AF">
        <w:rPr>
          <w:rFonts w:asciiTheme="majorHAnsi" w:hAnsiTheme="majorHAnsi"/>
        </w:rPr>
        <w:t>akce</w:t>
      </w:r>
      <w:r w:rsidRPr="00F27368" w:rsidR="00AC3DA3">
        <w:rPr>
          <w:rFonts w:asciiTheme="majorHAnsi" w:hAnsiTheme="majorHAnsi"/>
        </w:rPr>
        <w:t>, a to po dobu stanovenou právními předpisy ČR k její archivaci.</w:t>
      </w:r>
    </w:p>
    <w:p w:rsidRPr="00F27368" w:rsidR="00272371" w:rsidP="00957080" w:rsidRDefault="00461C1A" w14:paraId="4C8852E2" w14:textId="77777777">
      <w:pPr>
        <w:pStyle w:val="Nadpis2"/>
        <w:rPr>
          <w:rFonts w:asciiTheme="majorHAnsi" w:hAnsiTheme="majorHAnsi"/>
        </w:rPr>
      </w:pPr>
      <w:bookmarkStart w:name="_Ref330840494" w:id="153"/>
      <w:r w:rsidRPr="00F27368">
        <w:rPr>
          <w:rFonts w:asciiTheme="majorHAnsi" w:hAnsiTheme="majorHAnsi"/>
        </w:rPr>
        <w:t>Smluvní strany tímto výslovně potvrzují a zavazují se, že veškeré skutečnosti uvedené v příloze č.</w:t>
      </w:r>
      <w:r w:rsidRPr="00F27368" w:rsidR="002B1FDB">
        <w:rPr>
          <w:rFonts w:asciiTheme="majorHAnsi" w:hAnsiTheme="majorHAnsi"/>
        </w:rPr>
        <w:t> </w:t>
      </w:r>
      <w:r w:rsidRPr="00F27368" w:rsidR="00B24712">
        <w:rPr>
          <w:rFonts w:asciiTheme="majorHAnsi" w:hAnsiTheme="majorHAnsi"/>
        </w:rPr>
        <w:t>2</w:t>
      </w:r>
      <w:r w:rsidRPr="00F27368" w:rsidR="00F430C0">
        <w:rPr>
          <w:rFonts w:asciiTheme="majorHAnsi" w:hAnsiTheme="majorHAnsi"/>
        </w:rPr>
        <w:t xml:space="preserve"> a 6</w:t>
      </w:r>
      <w:r w:rsidRPr="00F27368">
        <w:rPr>
          <w:rFonts w:asciiTheme="majorHAnsi" w:hAnsiTheme="majorHAnsi"/>
        </w:rPr>
        <w:t xml:space="preserve"> představující zejména popisy nebo části popisů technologických procesů a vzorců, technických vzorců a technického know-how, </w:t>
      </w:r>
      <w:r w:rsidRPr="00F27368" w:rsidR="00F430C0">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Pr="00F27368" w:rsidR="000E41C4">
        <w:rPr>
          <w:rFonts w:asciiTheme="majorHAnsi" w:hAnsiTheme="majorHAnsi"/>
        </w:rPr>
        <w:t>ob</w:t>
      </w:r>
      <w:r w:rsidRPr="00F27368" w:rsidR="00557199">
        <w:rPr>
          <w:rFonts w:asciiTheme="majorHAnsi" w:hAnsiTheme="majorHAnsi"/>
        </w:rPr>
        <w:t>čanského</w:t>
      </w:r>
      <w:r w:rsidRPr="00F27368" w:rsidR="00F40874">
        <w:rPr>
          <w:rFonts w:asciiTheme="majorHAnsi" w:hAnsiTheme="majorHAnsi"/>
        </w:rPr>
        <w:t xml:space="preserve"> </w:t>
      </w:r>
      <w:r w:rsidRPr="00F27368" w:rsidR="000E41C4">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w:t>
      </w:r>
      <w:r w:rsidRPr="00F27368">
        <w:rPr>
          <w:rFonts w:asciiTheme="majorHAnsi" w:hAnsiTheme="majorHAnsi"/>
        </w:rPr>
        <w:t xml:space="preserve">které jsou součástí českého právního řádu. Smluvní strany se zavazují po dobu trvání této smlouvy, že bez předchozího písemného souhlasu </w:t>
      </w:r>
      <w:r w:rsidRPr="00F27368" w:rsidR="00706CBF">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Pr="00F27368" w:rsidR="00706CBF">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Pr="00F27368" w:rsidR="00593BE4">
        <w:rPr>
          <w:rFonts w:asciiTheme="majorHAnsi" w:hAnsiTheme="majorHAnsi"/>
        </w:rPr>
        <w:t xml:space="preserve"> či osob</w:t>
      </w:r>
      <w:r w:rsidRPr="00F27368">
        <w:rPr>
          <w:rFonts w:asciiTheme="majorHAnsi" w:hAnsiTheme="majorHAnsi"/>
        </w:rPr>
        <w:t xml:space="preserve"> bez předchozího souhlasu ESCO.</w:t>
      </w:r>
      <w:bookmarkEnd w:id="153"/>
      <w:r w:rsidRPr="00F27368" w:rsidR="004C3EA1">
        <w:rPr>
          <w:rFonts w:asciiTheme="majorHAnsi" w:hAnsiTheme="majorHAnsi"/>
        </w:rPr>
        <w:t xml:space="preserve"> </w:t>
      </w:r>
    </w:p>
    <w:p w:rsidRPr="00E54F14" w:rsidR="002444F8" w:rsidP="002444F8" w:rsidRDefault="00F81353" w14:paraId="24E075CE" w14:textId="775A9672">
      <w:pPr>
        <w:pStyle w:val="Nadpis2"/>
        <w:rPr>
          <w:rFonts w:asciiTheme="majorHAnsi" w:hAnsiTheme="majorHAnsi"/>
        </w:rPr>
      </w:pPr>
      <w:r w:rsidRPr="00F27368">
        <w:rPr>
          <w:rFonts w:asciiTheme="majorHAnsi" w:hAnsiTheme="majorHAnsi"/>
        </w:rPr>
        <w:t xml:space="preserve">Smluvní strany se dohodly, že tímto </w:t>
      </w:r>
      <w:r w:rsidRPr="00F27368" w:rsidR="00BF28D1">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Pr="00F27368" w:rsidR="00FC42A6">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Pr="00F27368" w:rsidR="00D975AA">
        <w:rPr>
          <w:rFonts w:asciiTheme="majorHAnsi" w:hAnsiTheme="majorHAnsi"/>
        </w:rPr>
        <w:t>/</w:t>
      </w:r>
      <w:r w:rsidRPr="00F27368" w:rsidR="00C76078">
        <w:rPr>
          <w:rFonts w:asciiTheme="majorHAnsi" w:hAnsiTheme="majorHAnsi"/>
        </w:rPr>
        <w:t>r</w:t>
      </w:r>
      <w:r w:rsidRPr="00F27368" w:rsidR="00286238">
        <w:rPr>
          <w:rFonts w:asciiTheme="majorHAnsi" w:hAnsiTheme="majorHAnsi"/>
        </w:rPr>
        <w:t>e</w:t>
      </w:r>
      <w:r w:rsidRPr="00F27368" w:rsidR="00C7607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Pr="00E54F14" w:rsidR="00AE79F3">
        <w:rPr>
          <w:rFonts w:asciiTheme="majorHAnsi" w:hAnsiTheme="majorHAnsi"/>
        </w:rPr>
        <w:t>dy EPC.</w:t>
      </w:r>
      <w:r w:rsidRPr="00E54F14" w:rsidR="00336107">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Pr="00E54F14" w:rsidR="00B17CAA">
        <w:rPr>
          <w:rFonts w:asciiTheme="majorHAnsi" w:hAnsiTheme="majorHAnsi"/>
        </w:rPr>
        <w:t>poddodavatelům</w:t>
      </w:r>
      <w:r w:rsidRPr="00E54F14">
        <w:rPr>
          <w:rFonts w:asciiTheme="majorHAnsi" w:hAnsiTheme="majorHAnsi"/>
        </w:rPr>
        <w:t>.</w:t>
      </w:r>
      <w:r w:rsidRPr="00E54F14" w:rsidR="002444F8">
        <w:rPr>
          <w:rFonts w:asciiTheme="majorHAnsi" w:hAnsiTheme="majorHAnsi"/>
        </w:rPr>
        <w:t xml:space="preserve"> </w:t>
      </w:r>
    </w:p>
    <w:p w:rsidR="00F37459" w:rsidP="00F37459" w:rsidRDefault="00F37459" w14:paraId="69497DCF" w14:textId="0F1DD06B">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rsidRPr="00EE389C" w:rsidR="002A5A57" w:rsidP="002A5A57" w:rsidRDefault="002A5A57" w14:paraId="571EB051" w14:textId="77777777">
      <w:pPr>
        <w:pStyle w:val="Nadpis2"/>
        <w:rPr>
          <w:rFonts w:asciiTheme="majorHAnsi" w:hAnsiTheme="majorHAnsi"/>
        </w:rPr>
      </w:pPr>
      <w:r w:rsidRPr="00EE389C">
        <w:rPr>
          <w:rFonts w:asciiTheme="majorHAnsi" w:hAnsiTheme="majorHAnsi"/>
        </w:rPr>
        <w:t xml:space="preserve">Smluvní strany sjednávají, že informace a údaje, které ESCO získá z účetních a jiných dokladů, které </w:t>
      </w:r>
      <w:proofErr w:type="gramStart"/>
      <w:r w:rsidRPr="00EE389C">
        <w:rPr>
          <w:rFonts w:asciiTheme="majorHAnsi" w:hAnsiTheme="majorHAnsi"/>
        </w:rPr>
        <w:t>obdrží</w:t>
      </w:r>
      <w:proofErr w:type="gramEnd"/>
      <w:r w:rsidRPr="00EE389C">
        <w:rPr>
          <w:rFonts w:asciiTheme="majorHAnsi" w:hAnsiTheme="majorHAnsi"/>
        </w:rPr>
        <w:t xml:space="preserve">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rsidRPr="00F27368" w:rsidR="002A5A57" w:rsidP="00D60143" w:rsidRDefault="002A5A57" w14:paraId="05D16441" w14:textId="77777777">
      <w:pPr>
        <w:pStyle w:val="Nadpis2"/>
        <w:numPr>
          <w:ilvl w:val="0"/>
          <w:numId w:val="0"/>
        </w:numPr>
        <w:ind w:left="426"/>
        <w:rPr>
          <w:rFonts w:asciiTheme="majorHAnsi" w:hAnsiTheme="majorHAnsi"/>
        </w:rPr>
      </w:pPr>
    </w:p>
    <w:p w:rsidRPr="00F27368" w:rsidR="00F81353" w:rsidRDefault="00F81353" w14:paraId="436C4C76" w14:textId="77777777">
      <w:pPr>
        <w:pStyle w:val="Nadpis1"/>
        <w:rPr>
          <w:rFonts w:asciiTheme="majorHAnsi" w:hAnsiTheme="majorHAnsi"/>
        </w:rPr>
      </w:pPr>
      <w:r w:rsidRPr="00F27368">
        <w:rPr>
          <w:rFonts w:asciiTheme="majorHAnsi" w:hAnsiTheme="majorHAnsi"/>
          <w:b w:val="0"/>
        </w:rPr>
        <w:br/>
      </w:r>
      <w:bookmarkStart w:name="_Toc326522992" w:id="154"/>
      <w:r w:rsidRPr="00F27368">
        <w:rPr>
          <w:rFonts w:asciiTheme="majorHAnsi" w:hAnsiTheme="majorHAnsi"/>
        </w:rPr>
        <w:t>Komunikace</w:t>
      </w:r>
      <w:bookmarkEnd w:id="154"/>
    </w:p>
    <w:p w:rsidRPr="00F27368" w:rsidR="00F81353" w:rsidP="00957080" w:rsidRDefault="00F81353" w14:paraId="2CBE11AD" w14:textId="3A42F69B">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Pr="00F27368" w:rsidR="00502E44">
        <w:rPr>
          <w:rFonts w:asciiTheme="majorHAnsi" w:hAnsiTheme="majorHAnsi"/>
        </w:rPr>
        <w:t>smluvní</w:t>
      </w:r>
      <w:r w:rsidRPr="00F27368" w:rsidR="00185994">
        <w:rPr>
          <w:rFonts w:asciiTheme="majorHAnsi" w:hAnsiTheme="majorHAnsi"/>
        </w:rPr>
        <w:t xml:space="preserve"> </w:t>
      </w:r>
      <w:r w:rsidRPr="00F27368">
        <w:rPr>
          <w:rFonts w:asciiTheme="majorHAnsi" w:hAnsiTheme="majorHAnsi"/>
        </w:rPr>
        <w:t>straně doručena dle</w:t>
      </w:r>
      <w:r w:rsidRPr="00F27368" w:rsidR="00FA44A1">
        <w:rPr>
          <w:rFonts w:asciiTheme="majorHAnsi" w:hAnsiTheme="majorHAnsi"/>
        </w:rPr>
        <w:t xml:space="preserve"> </w:t>
      </w:r>
      <w:r w:rsidRPr="00F27368" w:rsidR="00B40838">
        <w:rPr>
          <w:rFonts w:asciiTheme="majorHAnsi" w:hAnsiTheme="majorHAnsi"/>
        </w:rPr>
        <w:fldChar w:fldCharType="begin"/>
      </w:r>
      <w:r w:rsidRPr="00F27368" w:rsidR="00B40838">
        <w:rPr>
          <w:rFonts w:asciiTheme="majorHAnsi" w:hAnsiTheme="majorHAnsi"/>
        </w:rPr>
        <w:instrText xml:space="preserve"> REF _Ref73948445 \w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Článek 29.2</w:t>
      </w:r>
      <w:r w:rsidRPr="00F27368" w:rsidR="00B40838">
        <w:rPr>
          <w:rFonts w:asciiTheme="majorHAnsi" w:hAnsiTheme="majorHAnsi"/>
        </w:rPr>
        <w:fldChar w:fldCharType="end"/>
      </w:r>
      <w:r w:rsidRPr="00F27368" w:rsidR="00D82C92">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rsidRPr="00F27368" w:rsidR="00F81353" w:rsidP="00957080" w:rsidRDefault="00D82C92" w14:paraId="12B8E647" w14:textId="7FD08C1A">
      <w:pPr>
        <w:pStyle w:val="Nadpis2"/>
        <w:rPr>
          <w:rFonts w:asciiTheme="majorHAnsi" w:hAnsiTheme="majorHAnsi"/>
        </w:rPr>
      </w:pPr>
      <w:bookmarkStart w:name="_Ref73948445" w:id="155"/>
      <w:r w:rsidRPr="00F27368">
        <w:rPr>
          <w:rFonts w:asciiTheme="majorHAnsi" w:hAnsiTheme="majorHAnsi"/>
        </w:rPr>
        <w:t xml:space="preserve">Písemnost se považuje za doručenou také dnem, kdy </w:t>
      </w:r>
      <w:r w:rsidRPr="00F27368" w:rsidR="00502E44">
        <w:rPr>
          <w:rFonts w:asciiTheme="majorHAnsi" w:hAnsiTheme="majorHAnsi"/>
        </w:rPr>
        <w:t>ji druhá smluvní strana</w:t>
      </w:r>
      <w:r w:rsidRPr="00F27368" w:rsidR="00C76078">
        <w:rPr>
          <w:rFonts w:asciiTheme="majorHAnsi" w:hAnsiTheme="majorHAnsi"/>
        </w:rPr>
        <w:t xml:space="preserve"> odmítne převzít nebo dnem, kdy se vrátí zpět </w:t>
      </w:r>
      <w:r w:rsidRPr="00F27368" w:rsidR="001D3FDC">
        <w:rPr>
          <w:rFonts w:asciiTheme="majorHAnsi" w:hAnsiTheme="majorHAnsi"/>
        </w:rPr>
        <w:t xml:space="preserve">smluvní </w:t>
      </w:r>
      <w:r w:rsidRPr="00F27368" w:rsidR="00C76078">
        <w:rPr>
          <w:rFonts w:asciiTheme="majorHAnsi" w:hAnsiTheme="majorHAnsi"/>
        </w:rPr>
        <w:t>straně, kter</w:t>
      </w:r>
      <w:r w:rsidRPr="00F27368" w:rsidR="00185994">
        <w:rPr>
          <w:rFonts w:asciiTheme="majorHAnsi" w:hAnsiTheme="majorHAnsi"/>
        </w:rPr>
        <w:t>á</w:t>
      </w:r>
      <w:r w:rsidRPr="00F27368" w:rsidR="00C76078">
        <w:rPr>
          <w:rFonts w:asciiTheme="majorHAnsi" w:hAnsiTheme="majorHAnsi"/>
        </w:rPr>
        <w:t xml:space="preserve"> jej </w:t>
      </w:r>
      <w:r w:rsidR="00933A56">
        <w:rPr>
          <w:rFonts w:asciiTheme="majorHAnsi" w:hAnsiTheme="majorHAnsi"/>
        </w:rPr>
        <w:t>odeslala</w:t>
      </w:r>
      <w:r w:rsidRPr="00F27368" w:rsidR="00C76078">
        <w:rPr>
          <w:rFonts w:asciiTheme="majorHAnsi" w:hAnsiTheme="majorHAnsi"/>
        </w:rPr>
        <w:t>, jako nedoručená.</w:t>
      </w:r>
      <w:bookmarkEnd w:id="155"/>
      <w:r w:rsidRPr="00F27368" w:rsidR="00C76078">
        <w:rPr>
          <w:rFonts w:asciiTheme="majorHAnsi" w:hAnsiTheme="majorHAnsi"/>
        </w:rPr>
        <w:t xml:space="preserve"> </w:t>
      </w:r>
    </w:p>
    <w:p w:rsidRPr="00E54F14" w:rsidR="00F81353" w:rsidP="00957080" w:rsidRDefault="00F81353" w14:paraId="5A66EFC2" w14:textId="389216E8">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Pr="00F27368" w:rsidR="00D0603C">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rsidRPr="00F27368" w:rsidR="00F81353" w:rsidRDefault="00F81353" w14:paraId="3A08C7A2" w14:textId="77777777">
      <w:pPr>
        <w:pStyle w:val="Nadpis1"/>
        <w:rPr>
          <w:rFonts w:asciiTheme="majorHAnsi" w:hAnsiTheme="majorHAnsi"/>
        </w:rPr>
      </w:pPr>
      <w:r w:rsidRPr="00F27368">
        <w:rPr>
          <w:rFonts w:asciiTheme="majorHAnsi" w:hAnsiTheme="majorHAnsi"/>
        </w:rPr>
        <w:br/>
      </w:r>
      <w:bookmarkStart w:name="_Toc326522993" w:id="156"/>
      <w:r w:rsidRPr="00F27368">
        <w:rPr>
          <w:rFonts w:asciiTheme="majorHAnsi" w:hAnsiTheme="majorHAnsi"/>
        </w:rPr>
        <w:t>Oprávněné osoby</w:t>
      </w:r>
      <w:bookmarkEnd w:id="156"/>
    </w:p>
    <w:p w:rsidRPr="00F27368" w:rsidR="00F81353" w:rsidP="00957080" w:rsidRDefault="00F81353" w14:paraId="7DDF69BD" w14:textId="2660D228">
      <w:pPr>
        <w:pStyle w:val="Nadpis2"/>
        <w:rPr>
          <w:rFonts w:asciiTheme="majorHAnsi" w:hAnsiTheme="majorHAnsi"/>
        </w:rPr>
      </w:pPr>
      <w:bookmarkStart w:name="_Ref330840514" w:id="157"/>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Pr="00F27368" w:rsidR="008351D9">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57"/>
      <w:r w:rsidRPr="00F27368">
        <w:rPr>
          <w:rFonts w:asciiTheme="majorHAnsi" w:hAnsiTheme="majorHAnsi"/>
        </w:rPr>
        <w:t xml:space="preserve"> </w:t>
      </w:r>
    </w:p>
    <w:p w:rsidRPr="00F27368" w:rsidR="00F81353" w:rsidP="00957080" w:rsidRDefault="00F81353" w14:paraId="7EE87A55" w14:textId="0B5C81B6">
      <w:pPr>
        <w:pStyle w:val="Nadpis2"/>
        <w:rPr>
          <w:rFonts w:asciiTheme="majorHAnsi" w:hAnsiTheme="majorHAnsi"/>
        </w:rPr>
      </w:pPr>
      <w:r w:rsidRPr="00F27368">
        <w:rPr>
          <w:rFonts w:asciiTheme="majorHAnsi" w:hAnsiTheme="majorHAnsi"/>
        </w:rPr>
        <w:t xml:space="preserve">Jména prvních oprávněných osob jsou uvedena v příloze </w:t>
      </w:r>
      <w:hyperlink w:history="1" w:anchor="appendix3">
        <w:r w:rsidRPr="00F27368">
          <w:rPr>
            <w:rFonts w:asciiTheme="majorHAnsi" w:hAnsiTheme="majorHAnsi"/>
          </w:rPr>
          <w:t>č.</w:t>
        </w:r>
      </w:hyperlink>
      <w:r w:rsidRPr="00F27368" w:rsidR="001E4171">
        <w:rPr>
          <w:rFonts w:asciiTheme="majorHAnsi" w:hAnsiTheme="majorHAnsi"/>
        </w:rPr>
        <w:t> </w:t>
      </w:r>
      <w:r w:rsidRPr="00F27368" w:rsidR="00B24712">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rsidRPr="00F27368" w:rsidR="00F81353" w:rsidRDefault="00F81353" w14:paraId="37AA06B1" w14:textId="77777777">
      <w:pPr>
        <w:pStyle w:val="Nadpis1"/>
        <w:rPr>
          <w:rFonts w:asciiTheme="majorHAnsi" w:hAnsiTheme="majorHAnsi"/>
        </w:rPr>
      </w:pPr>
      <w:r w:rsidRPr="00F27368">
        <w:rPr>
          <w:rFonts w:asciiTheme="majorHAnsi" w:hAnsiTheme="majorHAnsi"/>
          <w:b w:val="0"/>
        </w:rPr>
        <w:br/>
      </w:r>
      <w:bookmarkStart w:name="_Toc326522994" w:id="158"/>
      <w:r w:rsidRPr="00F27368">
        <w:rPr>
          <w:rFonts w:asciiTheme="majorHAnsi" w:hAnsiTheme="majorHAnsi"/>
        </w:rPr>
        <w:t>Právo užití</w:t>
      </w:r>
      <w:bookmarkEnd w:id="158"/>
    </w:p>
    <w:p w:rsidRPr="00F27368" w:rsidR="000E4778" w:rsidP="00957080" w:rsidRDefault="00F81353" w14:paraId="10CF78DD" w14:textId="7F7302DF">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Pr="00933A56" w:rsidR="00933A56">
        <w:rPr>
          <w:rFonts w:asciiTheme="majorHAnsi" w:hAnsiTheme="majorHAnsi"/>
        </w:rPr>
        <w:t xml:space="preserve">něhož </w:t>
      </w:r>
      <w:r w:rsidRPr="00F27368">
        <w:rPr>
          <w:rFonts w:asciiTheme="majorHAnsi" w:hAnsiTheme="majorHAnsi"/>
        </w:rPr>
        <w:t xml:space="preserve">by byly podmínky stanoveny v licenční smlouvě. </w:t>
      </w:r>
      <w:r w:rsidRPr="00F27368" w:rsidR="000E4778">
        <w:rPr>
          <w:rFonts w:asciiTheme="majorHAnsi" w:hAnsiTheme="majorHAnsi"/>
        </w:rPr>
        <w:t>O případných omezeních je</w:t>
      </w:r>
      <w:r w:rsidRPr="00F27368" w:rsidR="00AC1251">
        <w:rPr>
          <w:rFonts w:asciiTheme="majorHAnsi" w:hAnsiTheme="majorHAnsi"/>
        </w:rPr>
        <w:t xml:space="preserve"> Klient povinen informovat ESCO bez zbytečného odkladu. </w:t>
      </w:r>
    </w:p>
    <w:p w:rsidRPr="00F27368" w:rsidR="00F81353" w:rsidRDefault="00F81353" w14:paraId="025C717C" w14:textId="77777777">
      <w:pPr>
        <w:pStyle w:val="Nadpis1"/>
        <w:rPr>
          <w:rFonts w:asciiTheme="majorHAnsi" w:hAnsiTheme="majorHAnsi"/>
        </w:rPr>
      </w:pPr>
      <w:r w:rsidRPr="00F27368">
        <w:rPr>
          <w:rFonts w:asciiTheme="majorHAnsi" w:hAnsiTheme="majorHAnsi"/>
          <w:b w:val="0"/>
        </w:rPr>
        <w:br/>
      </w:r>
      <w:bookmarkStart w:name="_Toc326522995" w:id="159"/>
      <w:r w:rsidRPr="00F27368">
        <w:rPr>
          <w:rFonts w:asciiTheme="majorHAnsi" w:hAnsiTheme="majorHAnsi"/>
        </w:rPr>
        <w:t>Pojištění</w:t>
      </w:r>
      <w:bookmarkEnd w:id="159"/>
    </w:p>
    <w:p w:rsidRPr="00F27368" w:rsidR="00E451C5" w:rsidP="00957080" w:rsidRDefault="00F81353" w14:paraId="004A28B9" w14:textId="77777777">
      <w:pPr>
        <w:pStyle w:val="Nadpis2"/>
        <w:rPr>
          <w:rFonts w:asciiTheme="majorHAnsi" w:hAnsiTheme="majorHAnsi"/>
        </w:rPr>
      </w:pPr>
      <w:bookmarkStart w:name="_Ref20157027" w:id="160"/>
      <w:r w:rsidRPr="00F27368">
        <w:rPr>
          <w:rFonts w:asciiTheme="majorHAnsi" w:hAnsiTheme="majorHAnsi"/>
        </w:rPr>
        <w:t>ESCO je povinn</w:t>
      </w:r>
      <w:r w:rsidRPr="00F27368" w:rsidR="00336107">
        <w:rPr>
          <w:rFonts w:asciiTheme="majorHAnsi" w:hAnsiTheme="majorHAnsi"/>
        </w:rPr>
        <w:t>a</w:t>
      </w:r>
      <w:r w:rsidRPr="00F27368">
        <w:rPr>
          <w:rFonts w:asciiTheme="majorHAnsi" w:hAnsiTheme="majorHAnsi"/>
        </w:rPr>
        <w:t xml:space="preserve"> </w:t>
      </w:r>
      <w:r w:rsidRPr="00F27368" w:rsidR="00185994">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0"/>
      <w:r w:rsidRPr="00F27368">
        <w:rPr>
          <w:rFonts w:asciiTheme="majorHAnsi" w:hAnsiTheme="majorHAnsi"/>
        </w:rPr>
        <w:t xml:space="preserve"> po dobu </w:t>
      </w:r>
      <w:r w:rsidRPr="00F27368" w:rsidR="00B83597">
        <w:rPr>
          <w:rFonts w:asciiTheme="majorHAnsi" w:hAnsiTheme="majorHAnsi"/>
        </w:rPr>
        <w:t>provádění investičních opatření</w:t>
      </w:r>
      <w:r w:rsidRPr="00F27368">
        <w:rPr>
          <w:rFonts w:asciiTheme="majorHAnsi" w:hAnsiTheme="majorHAnsi"/>
        </w:rPr>
        <w:t>.</w:t>
      </w:r>
    </w:p>
    <w:p w:rsidRPr="00FC42A6" w:rsidR="00FC42A6" w:rsidP="00FC42A6" w:rsidRDefault="00FC42A6" w14:paraId="215289FD" w14:textId="77777777">
      <w:pPr>
        <w:pStyle w:val="Nadpis2"/>
        <w:rPr>
          <w:rFonts w:asciiTheme="majorHAnsi" w:hAnsiTheme="majorHAnsi"/>
        </w:rPr>
      </w:pPr>
      <w:bookmarkStart w:name="_Ref34895491" w:id="161"/>
      <w:r w:rsidRPr="00FC42A6">
        <w:rPr>
          <w:rFonts w:asciiTheme="majorHAnsi" w:hAnsiTheme="majorHAnsi"/>
        </w:rPr>
        <w:t xml:space="preserve">Kopii pojistné smlouvy je ESCO povinen předat Klientovi nejpozději současně s uzavřením této smlouvy. </w:t>
      </w:r>
    </w:p>
    <w:p w:rsidRPr="00AB1D80" w:rsidR="00301F93" w:rsidP="00301F93" w:rsidRDefault="00301F93" w14:paraId="4C5D3B34" w14:textId="77777777">
      <w:pPr>
        <w:pStyle w:val="Nadpis1"/>
        <w:tabs>
          <w:tab w:val="num" w:pos="0"/>
        </w:tabs>
        <w:spacing w:before="480" w:line="240" w:lineRule="auto"/>
        <w:rPr>
          <w:rFonts w:asciiTheme="majorHAnsi" w:hAnsiTheme="majorHAnsi"/>
        </w:rPr>
      </w:pPr>
      <w:bookmarkStart w:name="_Toc176162555" w:id="162"/>
      <w:bookmarkEnd w:id="161"/>
      <w:r w:rsidRPr="00F27368">
        <w:rPr>
          <w:rFonts w:asciiTheme="majorHAnsi" w:hAnsiTheme="majorHAnsi"/>
          <w:b w:val="0"/>
        </w:rPr>
        <w:br/>
      </w:r>
      <w:bookmarkStart w:name="_Toc326522996" w:id="163"/>
      <w:bookmarkStart w:name="_Toc450596939" w:id="164"/>
      <w:r w:rsidRPr="00AB1D80">
        <w:rPr>
          <w:rFonts w:asciiTheme="majorHAnsi" w:hAnsiTheme="majorHAnsi"/>
        </w:rPr>
        <w:t>Postoupení pohledávek</w:t>
      </w:r>
      <w:bookmarkEnd w:id="162"/>
      <w:bookmarkEnd w:id="163"/>
      <w:bookmarkEnd w:id="164"/>
    </w:p>
    <w:p w:rsidRPr="009D243B" w:rsidR="00615807" w:rsidP="00CB52BB" w:rsidRDefault="00FC42A6" w14:paraId="208C796B" w14:textId="176D63B2">
      <w:pPr>
        <w:pStyle w:val="Nadpis2"/>
        <w:numPr>
          <w:ilvl w:val="0"/>
          <w:numId w:val="0"/>
        </w:numPr>
        <w:ind w:left="397"/>
        <w:rPr>
          <w:rFonts w:asciiTheme="majorHAnsi" w:hAnsiTheme="majorHAnsi"/>
          <w:szCs w:val="22"/>
        </w:rPr>
      </w:pPr>
      <w:bookmarkStart w:name="_Hlk101235960" w:id="165"/>
      <w:r>
        <w:rPr>
          <w:rFonts w:asciiTheme="majorHAnsi" w:hAnsiTheme="majorHAnsi"/>
          <w:szCs w:val="22"/>
        </w:rPr>
        <w:t>Neuplatní se.</w:t>
      </w:r>
      <w:bookmarkEnd w:id="165"/>
    </w:p>
    <w:p w:rsidRPr="00F27368" w:rsidR="00F81353" w:rsidRDefault="00F81353" w14:paraId="07A84BC6" w14:textId="77777777">
      <w:pPr>
        <w:pStyle w:val="Nadpis1"/>
        <w:rPr>
          <w:rFonts w:asciiTheme="majorHAnsi" w:hAnsiTheme="majorHAnsi"/>
        </w:rPr>
      </w:pPr>
      <w:r w:rsidRPr="00F27368">
        <w:rPr>
          <w:rFonts w:asciiTheme="majorHAnsi" w:hAnsiTheme="majorHAnsi"/>
          <w:b w:val="0"/>
        </w:rPr>
        <w:br/>
      </w:r>
      <w:bookmarkStart w:name="_Toc326522997" w:id="166"/>
      <w:r w:rsidRPr="00F27368">
        <w:rPr>
          <w:rFonts w:asciiTheme="majorHAnsi" w:hAnsiTheme="majorHAnsi"/>
        </w:rPr>
        <w:t>Vyšší moc</w:t>
      </w:r>
      <w:bookmarkEnd w:id="166"/>
    </w:p>
    <w:p w:rsidRPr="00F27368" w:rsidR="00F81353" w:rsidP="00957080" w:rsidRDefault="00F81353" w14:paraId="5E6FA872" w14:textId="77777777">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rsidRPr="00F27368" w:rsidR="00185994" w:rsidP="00957080" w:rsidRDefault="00185994" w14:paraId="7C9DFC1F" w14:textId="198489F9">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rsidRPr="00F27368" w:rsidR="00F81353" w:rsidP="00957080" w:rsidRDefault="00F81353" w14:paraId="53DE21E1" w14:textId="77777777">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rsidRPr="00F27368" w:rsidR="00F81353" w:rsidP="00957080" w:rsidRDefault="00F81353" w14:paraId="0BC68EE1" w14:textId="77777777">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rsidRPr="00F27368" w:rsidR="00F81353" w:rsidRDefault="00F81353" w14:paraId="5B6414EB" w14:textId="77777777">
      <w:pPr>
        <w:pStyle w:val="Nadpis1"/>
        <w:rPr>
          <w:rFonts w:asciiTheme="majorHAnsi" w:hAnsiTheme="majorHAnsi"/>
        </w:rPr>
      </w:pPr>
      <w:r w:rsidRPr="00F27368">
        <w:rPr>
          <w:rFonts w:asciiTheme="majorHAnsi" w:hAnsiTheme="majorHAnsi"/>
          <w:b w:val="0"/>
        </w:rPr>
        <w:br/>
      </w:r>
      <w:bookmarkStart w:name="_Toc326522998" w:id="167"/>
      <w:r w:rsidRPr="00F27368">
        <w:rPr>
          <w:rFonts w:asciiTheme="majorHAnsi" w:hAnsiTheme="majorHAnsi"/>
        </w:rPr>
        <w:t>Náhrada škody</w:t>
      </w:r>
      <w:bookmarkEnd w:id="167"/>
    </w:p>
    <w:p w:rsidRPr="00F27368" w:rsidR="00F81353" w:rsidP="00957080" w:rsidRDefault="00F81353" w14:paraId="29836AA4" w14:textId="77777777">
      <w:pPr>
        <w:pStyle w:val="Nadpis2"/>
        <w:rPr>
          <w:rFonts w:asciiTheme="majorHAnsi" w:hAnsiTheme="majorHAnsi"/>
        </w:rPr>
      </w:pPr>
      <w:r w:rsidRPr="00F27368">
        <w:rPr>
          <w:rFonts w:asciiTheme="majorHAnsi" w:hAnsiTheme="majorHAnsi"/>
        </w:rPr>
        <w:t>Smluvní strany odpov</w:t>
      </w:r>
      <w:r w:rsidRPr="00F27368" w:rsidR="00185994">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rsidRPr="00F27368" w:rsidR="00F81353" w:rsidP="00957080" w:rsidRDefault="00F81353" w14:paraId="319EE54E" w14:textId="77777777">
      <w:pPr>
        <w:pStyle w:val="Nadpis2"/>
        <w:rPr>
          <w:rFonts w:asciiTheme="majorHAnsi" w:hAnsiTheme="majorHAnsi"/>
        </w:rPr>
      </w:pPr>
      <w:r w:rsidRPr="00F27368">
        <w:rPr>
          <w:rFonts w:asciiTheme="majorHAnsi" w:hAnsiTheme="majorHAnsi"/>
        </w:rPr>
        <w:t>Smluvní strany se zavazují předcházet škodám a minimalizovat vzniklé škody.</w:t>
      </w:r>
    </w:p>
    <w:p w:rsidRPr="00F27368" w:rsidR="00F81353" w:rsidP="00957080" w:rsidRDefault="00F81353" w14:paraId="37CF9F01" w14:textId="77777777">
      <w:pPr>
        <w:pStyle w:val="Nadpis2"/>
        <w:rPr>
          <w:rFonts w:asciiTheme="majorHAnsi" w:hAnsiTheme="majorHAnsi"/>
        </w:rPr>
      </w:pPr>
      <w:r w:rsidRPr="00F27368">
        <w:rPr>
          <w:rFonts w:asciiTheme="majorHAnsi" w:hAnsiTheme="majorHAns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rsidR="00E451C5" w:rsidP="00957080" w:rsidRDefault="00E451C5" w14:paraId="3313AFA6" w14:textId="305EE85C">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Pr="00F22BA0" w:rsidR="00F22BA0">
        <w:rPr>
          <w:rFonts w:asciiTheme="majorHAnsi" w:hAnsiTheme="majorHAnsi"/>
        </w:rPr>
        <w:t>Případná úprava harmonogramu, nebo termínů plnění dle této smlouvy vyplývající z odst. 4, nebo odst. 5 tohoto článku musí probíhat v souladu se ZZVZ.</w:t>
      </w:r>
    </w:p>
    <w:p w:rsidRPr="00F22BA0" w:rsidR="00F22BA0" w:rsidP="00F22BA0" w:rsidRDefault="00F22BA0" w14:paraId="1095F714" w14:textId="5A62A9DA">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rsidRPr="00F27368" w:rsidR="00A527F3" w:rsidP="00180588" w:rsidRDefault="003C2DDE" w14:paraId="41783F3D" w14:textId="26EBC2D2">
      <w:pPr>
        <w:pStyle w:val="Nadpis2"/>
        <w:rPr>
          <w:rFonts w:asciiTheme="majorHAnsi" w:hAnsiTheme="majorHAnsi"/>
        </w:rPr>
      </w:pPr>
      <w:r w:rsidRPr="00F27368">
        <w:rPr>
          <w:rFonts w:asciiTheme="majorHAnsi" w:hAnsiTheme="majorHAnsi"/>
        </w:rPr>
        <w:t>Smluvní strany se dohodly, že se ustanovení § 1971 občanského zákoníku nepoužije.</w:t>
      </w:r>
    </w:p>
    <w:p w:rsidRPr="00F27368" w:rsidR="00A527F3" w:rsidP="00451CC1" w:rsidRDefault="00F81353" w14:paraId="3D1EE6B2" w14:textId="77777777">
      <w:pPr>
        <w:pStyle w:val="Nadpis1"/>
        <w:rPr>
          <w:rFonts w:asciiTheme="majorHAnsi" w:hAnsiTheme="majorHAnsi"/>
        </w:rPr>
      </w:pPr>
      <w:bookmarkStart w:name="_Toc380398787" w:id="168"/>
      <w:r w:rsidRPr="00F27368">
        <w:rPr>
          <w:rFonts w:asciiTheme="majorHAnsi" w:hAnsiTheme="majorHAnsi"/>
          <w:b w:val="0"/>
        </w:rPr>
        <w:br/>
      </w:r>
      <w:bookmarkStart w:name="_Toc326522999" w:id="169"/>
      <w:r w:rsidRPr="00F27368" w:rsidR="00451CC1">
        <w:rPr>
          <w:rFonts w:asciiTheme="majorHAnsi" w:hAnsiTheme="majorHAnsi"/>
        </w:rPr>
        <w:t>Pod</w:t>
      </w:r>
      <w:r w:rsidRPr="00F27368" w:rsidR="00E27556">
        <w:rPr>
          <w:rFonts w:asciiTheme="majorHAnsi" w:hAnsiTheme="majorHAnsi"/>
        </w:rPr>
        <w:t>dodávky</w:t>
      </w:r>
      <w:bookmarkEnd w:id="168"/>
      <w:bookmarkEnd w:id="169"/>
    </w:p>
    <w:p w:rsidRPr="00F27368" w:rsidR="00705B97" w:rsidP="00705B97" w:rsidRDefault="00A527F3" w14:paraId="658504D7" w14:textId="3D546AF1">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rsidRPr="00F27368" w:rsidR="00705B97" w:rsidP="00705B97" w:rsidRDefault="00A527F3" w14:paraId="3B17A591" w14:textId="77777777">
      <w:pPr>
        <w:pStyle w:val="Nadpis2"/>
        <w:ind w:left="397" w:hanging="397"/>
        <w:rPr>
          <w:rFonts w:asciiTheme="majorHAnsi" w:hAnsiTheme="majorHAnsi"/>
        </w:rPr>
      </w:pPr>
      <w:r w:rsidRPr="00F27368">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rsidRPr="00F27368" w:rsidR="00705B97" w:rsidP="00705B97" w:rsidRDefault="00A527F3" w14:paraId="15377003" w14:textId="7777777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rsidRPr="00F27368" w:rsidR="00E34B9A" w:rsidP="00E34B9A" w:rsidRDefault="00E34B9A" w14:paraId="0AD0EFBF" w14:textId="77777777">
      <w:pPr>
        <w:pStyle w:val="Nadpis1"/>
        <w:rPr>
          <w:rFonts w:asciiTheme="majorHAnsi" w:hAnsiTheme="majorHAnsi"/>
        </w:rPr>
      </w:pPr>
      <w:bookmarkStart w:name="_Toc303154046" w:id="170"/>
      <w:r w:rsidRPr="00F27368">
        <w:rPr>
          <w:rFonts w:asciiTheme="majorHAnsi" w:hAnsiTheme="majorHAnsi"/>
        </w:rPr>
        <w:br/>
      </w:r>
      <w:r w:rsidRPr="00F27368">
        <w:rPr>
          <w:rFonts w:asciiTheme="majorHAnsi" w:hAnsiTheme="majorHAnsi"/>
        </w:rPr>
        <w:t>Smluvní pokuty</w:t>
      </w:r>
      <w:bookmarkEnd w:id="170"/>
    </w:p>
    <w:p w:rsidRPr="00671F21" w:rsidR="00E34B9A" w:rsidP="00957080" w:rsidRDefault="00E34B9A" w14:paraId="0C8A1EE6" w14:textId="77777777">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rsidR="00C7483E" w:rsidP="00957080" w:rsidRDefault="005C3777" w14:paraId="559FB988" w14:textId="40E639A1">
      <w:pPr>
        <w:pStyle w:val="Nadpis2"/>
        <w:rPr>
          <w:rFonts w:asciiTheme="majorHAnsi" w:hAnsiTheme="majorHAnsi"/>
        </w:rPr>
      </w:pPr>
      <w:r w:rsidRPr="00671F21">
        <w:rPr>
          <w:rFonts w:asciiTheme="majorHAnsi" w:hAnsiTheme="majorHAnsi"/>
        </w:rPr>
        <w:t xml:space="preserve">V případě prodlení ESCO s plněním jeho povinnosti </w:t>
      </w:r>
      <w:r w:rsidRPr="00671F21" w:rsidR="00DB1AF2">
        <w:rPr>
          <w:rFonts w:asciiTheme="majorHAnsi" w:hAnsiTheme="majorHAnsi"/>
        </w:rPr>
        <w:t>v</w:t>
      </w:r>
      <w:r w:rsidRPr="00671F21" w:rsidR="003A55B8">
        <w:rPr>
          <w:rFonts w:asciiTheme="majorHAnsi" w:hAnsiTheme="majorHAnsi"/>
        </w:rPr>
        <w:t xml:space="preserve"> případě existence </w:t>
      </w:r>
      <w:r w:rsidRPr="00671F21" w:rsidR="008F10FA">
        <w:rPr>
          <w:rFonts w:asciiTheme="majorHAnsi" w:hAnsiTheme="majorHAnsi"/>
        </w:rPr>
        <w:t xml:space="preserve">reklamované </w:t>
      </w:r>
      <w:r w:rsidRPr="00671F21" w:rsidR="003A55B8">
        <w:rPr>
          <w:rFonts w:asciiTheme="majorHAnsi" w:hAnsiTheme="majorHAnsi"/>
        </w:rPr>
        <w:t xml:space="preserve">vady základních investičních opatření bránících provozu objektu, nebo areálu </w:t>
      </w:r>
      <w:r w:rsidRPr="00671F21" w:rsidR="00ED09AB">
        <w:rPr>
          <w:rFonts w:asciiTheme="majorHAnsi" w:hAnsiTheme="majorHAnsi"/>
        </w:rPr>
        <w:t xml:space="preserve">a v této souvislosti </w:t>
      </w:r>
      <w:r w:rsidRPr="00671F21" w:rsidR="003A55B8">
        <w:rPr>
          <w:rFonts w:asciiTheme="majorHAnsi" w:hAnsiTheme="majorHAnsi"/>
        </w:rPr>
        <w:t>zprovoznit objekt nebo areál do [</w:t>
      </w:r>
      <w:r w:rsidR="005B6DD6">
        <w:rPr>
          <w:rFonts w:asciiTheme="majorHAnsi" w:hAnsiTheme="majorHAnsi"/>
        </w:rPr>
        <w:t>8</w:t>
      </w:r>
      <w:r w:rsidRPr="00671F21" w:rsidR="003A55B8">
        <w:rPr>
          <w:rFonts w:asciiTheme="majorHAnsi" w:hAnsiTheme="majorHAnsi"/>
        </w:rPr>
        <w:t>]</w:t>
      </w:r>
      <w:r w:rsidRPr="00671F21" w:rsidR="00DB1AF2">
        <w:rPr>
          <w:rFonts w:asciiTheme="majorHAnsi" w:hAnsiTheme="majorHAnsi"/>
        </w:rPr>
        <w:t xml:space="preserve"> hodin od doby, kdy byla</w:t>
      </w:r>
      <w:r w:rsidRPr="00671F21" w:rsidR="003A55B8">
        <w:rPr>
          <w:rFonts w:asciiTheme="majorHAnsi" w:hAnsiTheme="majorHAnsi"/>
        </w:rPr>
        <w:t xml:space="preserve"> vada oznáme</w:t>
      </w:r>
      <w:r w:rsidRPr="00671F21" w:rsidR="00DB1AF2">
        <w:rPr>
          <w:rFonts w:asciiTheme="majorHAnsi" w:hAnsiTheme="majorHAnsi"/>
        </w:rPr>
        <w:t>na</w:t>
      </w:r>
      <w:r w:rsidRPr="00671F21" w:rsidR="006A6CA5">
        <w:rPr>
          <w:rFonts w:asciiTheme="majorHAnsi" w:hAnsiTheme="majorHAnsi"/>
        </w:rPr>
        <w:t>,</w:t>
      </w:r>
      <w:r w:rsidRPr="00671F21" w:rsidR="00B4545D">
        <w:rPr>
          <w:rFonts w:asciiTheme="majorHAnsi" w:hAnsiTheme="majorHAnsi"/>
        </w:rPr>
        <w:t xml:space="preserve"> pokud to technické podmínky objektivně umožňují</w:t>
      </w:r>
      <w:r w:rsidRPr="00671F21" w:rsidR="006A6CA5">
        <w:rPr>
          <w:rFonts w:asciiTheme="majorHAnsi" w:hAnsiTheme="majorHAnsi"/>
        </w:rPr>
        <w:t xml:space="preserve"> </w:t>
      </w:r>
      <w:r w:rsidRPr="00671F21" w:rsidR="00DB1AF2">
        <w:rPr>
          <w:rFonts w:asciiTheme="majorHAnsi" w:hAnsiTheme="majorHAnsi"/>
        </w:rPr>
        <w:t>(</w:t>
      </w:r>
      <w:r w:rsidRPr="00671F21" w:rsidR="00DB1AF2">
        <w:rPr>
          <w:rFonts w:asciiTheme="majorHAnsi" w:hAnsiTheme="majorHAnsi"/>
          <w:bCs w:val="0"/>
          <w:iCs w:val="0"/>
        </w:rPr>
        <w:t xml:space="preserve">viz </w:t>
      </w:r>
      <w:r w:rsidRPr="00671F21" w:rsidR="00D127B4">
        <w:rPr>
          <w:rFonts w:asciiTheme="majorHAnsi" w:hAnsiTheme="majorHAnsi"/>
          <w:bCs w:val="0"/>
          <w:iCs w:val="0"/>
        </w:rPr>
        <w:fldChar w:fldCharType="begin"/>
      </w:r>
      <w:r w:rsidRPr="00671F21" w:rsidR="002D3B16">
        <w:rPr>
          <w:rFonts w:asciiTheme="majorHAnsi" w:hAnsiTheme="majorHAnsi"/>
          <w:bCs w:val="0"/>
          <w:iCs w:val="0"/>
        </w:rPr>
        <w:instrText xml:space="preserve"> REF _Ref453015023 \r \h </w:instrText>
      </w:r>
      <w:r w:rsidRPr="00671F21" w:rsidR="00F27368">
        <w:rPr>
          <w:rFonts w:asciiTheme="majorHAnsi" w:hAnsiTheme="majorHAnsi"/>
          <w:bCs w:val="0"/>
          <w:iCs w:val="0"/>
        </w:rPr>
        <w:instrText xml:space="preserve"> \* MERGEFORMAT </w:instrText>
      </w:r>
      <w:r w:rsidRPr="00671F21" w:rsidR="00D127B4">
        <w:rPr>
          <w:rFonts w:asciiTheme="majorHAnsi" w:hAnsiTheme="majorHAnsi"/>
          <w:bCs w:val="0"/>
          <w:iCs w:val="0"/>
        </w:rPr>
      </w:r>
      <w:r w:rsidRPr="00671F21" w:rsidR="00D127B4">
        <w:rPr>
          <w:rFonts w:asciiTheme="majorHAnsi" w:hAnsiTheme="majorHAnsi"/>
          <w:bCs w:val="0"/>
          <w:iCs w:val="0"/>
        </w:rPr>
        <w:fldChar w:fldCharType="separate"/>
      </w:r>
      <w:r w:rsidR="00956FE8">
        <w:rPr>
          <w:rFonts w:asciiTheme="majorHAnsi" w:hAnsiTheme="majorHAnsi"/>
          <w:bCs w:val="0"/>
          <w:iCs w:val="0"/>
        </w:rPr>
        <w:t>Článek 9.7</w:t>
      </w:r>
      <w:r w:rsidRPr="00671F21" w:rsidR="00D127B4">
        <w:rPr>
          <w:rFonts w:asciiTheme="majorHAnsi" w:hAnsiTheme="majorHAnsi"/>
          <w:bCs w:val="0"/>
          <w:iCs w:val="0"/>
        </w:rPr>
        <w:fldChar w:fldCharType="end"/>
      </w:r>
      <w:r w:rsidRPr="00671F21" w:rsidR="004E5F8D">
        <w:rPr>
          <w:rFonts w:asciiTheme="majorHAnsi" w:hAnsiTheme="majorHAnsi"/>
        </w:rPr>
        <w:t>)</w:t>
      </w:r>
      <w:r w:rsidRPr="00671F21" w:rsidR="001C7BA1">
        <w:rPr>
          <w:rFonts w:asciiTheme="majorHAnsi" w:hAnsiTheme="majorHAnsi"/>
        </w:rPr>
        <w:t xml:space="preserve">, a nebo </w:t>
      </w:r>
      <w:r w:rsidRPr="00671F21" w:rsidR="00EA4F1B">
        <w:rPr>
          <w:rFonts w:asciiTheme="majorHAnsi" w:hAnsiTheme="majorHAnsi"/>
        </w:rPr>
        <w:t xml:space="preserve">se </w:t>
      </w:r>
      <w:r w:rsidRPr="00671F21" w:rsidR="001C7BA1">
        <w:rPr>
          <w:rFonts w:asciiTheme="majorHAnsi" w:hAnsiTheme="majorHAnsi"/>
        </w:rPr>
        <w:t>zahájením prací</w:t>
      </w:r>
      <w:r w:rsidRPr="00671F21" w:rsidR="005220F2">
        <w:rPr>
          <w:rFonts w:asciiTheme="majorHAnsi" w:hAnsiTheme="majorHAnsi"/>
        </w:rPr>
        <w:t xml:space="preserve"> po dobu delší než [5] dnů</w:t>
      </w:r>
      <w:r w:rsidRPr="00671F21" w:rsidR="00EA4F1B">
        <w:rPr>
          <w:rFonts w:asciiTheme="majorHAnsi" w:hAnsiTheme="majorHAnsi"/>
        </w:rPr>
        <w:t xml:space="preserve"> (</w:t>
      </w:r>
      <w:r w:rsidRPr="00671F21" w:rsidR="00EA4F1B">
        <w:rPr>
          <w:rFonts w:asciiTheme="majorHAnsi" w:hAnsiTheme="majorHAnsi"/>
          <w:bCs w:val="0"/>
          <w:iCs w:val="0"/>
        </w:rPr>
        <w:t xml:space="preserve">viz </w:t>
      </w:r>
      <w:r w:rsidRPr="00671F21" w:rsidR="00D127B4">
        <w:rPr>
          <w:rFonts w:asciiTheme="majorHAnsi" w:hAnsiTheme="majorHAnsi"/>
          <w:bCs w:val="0"/>
          <w:iCs w:val="0"/>
        </w:rPr>
        <w:fldChar w:fldCharType="begin"/>
      </w:r>
      <w:r w:rsidRPr="00671F21" w:rsidR="00EA4F1B">
        <w:rPr>
          <w:rFonts w:asciiTheme="majorHAnsi" w:hAnsiTheme="majorHAnsi"/>
          <w:bCs w:val="0"/>
          <w:iCs w:val="0"/>
        </w:rPr>
        <w:instrText xml:space="preserve"> REF _Ref453015023 \r \h </w:instrText>
      </w:r>
      <w:r w:rsidRPr="00671F21" w:rsidR="00F27368">
        <w:rPr>
          <w:rFonts w:asciiTheme="majorHAnsi" w:hAnsiTheme="majorHAnsi"/>
          <w:bCs w:val="0"/>
          <w:iCs w:val="0"/>
        </w:rPr>
        <w:instrText xml:space="preserve"> \* MERGEFORMAT </w:instrText>
      </w:r>
      <w:r w:rsidRPr="00671F21" w:rsidR="00D127B4">
        <w:rPr>
          <w:rFonts w:asciiTheme="majorHAnsi" w:hAnsiTheme="majorHAnsi"/>
          <w:bCs w:val="0"/>
          <w:iCs w:val="0"/>
        </w:rPr>
      </w:r>
      <w:r w:rsidRPr="00671F21" w:rsidR="00D127B4">
        <w:rPr>
          <w:rFonts w:asciiTheme="majorHAnsi" w:hAnsiTheme="majorHAnsi"/>
          <w:bCs w:val="0"/>
          <w:iCs w:val="0"/>
        </w:rPr>
        <w:fldChar w:fldCharType="separate"/>
      </w:r>
      <w:r w:rsidR="00956FE8">
        <w:rPr>
          <w:rFonts w:asciiTheme="majorHAnsi" w:hAnsiTheme="majorHAnsi"/>
          <w:bCs w:val="0"/>
          <w:iCs w:val="0"/>
        </w:rPr>
        <w:t>Článek 9.7</w:t>
      </w:r>
      <w:r w:rsidRPr="00671F21" w:rsidR="00D127B4">
        <w:rPr>
          <w:rFonts w:asciiTheme="majorHAnsi" w:hAnsiTheme="majorHAnsi"/>
          <w:bCs w:val="0"/>
          <w:iCs w:val="0"/>
        </w:rPr>
        <w:fldChar w:fldCharType="end"/>
      </w:r>
      <w:r w:rsidRPr="00671F21" w:rsidR="00EA4F1B">
        <w:rPr>
          <w:rFonts w:asciiTheme="majorHAnsi" w:hAnsiTheme="majorHAnsi"/>
        </w:rPr>
        <w:t>),</w:t>
      </w:r>
      <w:r w:rsidRPr="00671F21" w:rsidR="00D41E62">
        <w:rPr>
          <w:rFonts w:asciiTheme="majorHAnsi" w:hAnsiTheme="majorHAnsi"/>
        </w:rPr>
        <w:t xml:space="preserve"> </w:t>
      </w:r>
      <w:r w:rsidRPr="00671F21" w:rsidR="008351D9">
        <w:rPr>
          <w:rFonts w:asciiTheme="majorHAnsi" w:hAnsiTheme="majorHAnsi"/>
        </w:rPr>
        <w:t>ESCO</w:t>
      </w:r>
      <w:r w:rsidRPr="00671F21" w:rsidR="00274647">
        <w:rPr>
          <w:rFonts w:asciiTheme="majorHAnsi" w:hAnsiTheme="majorHAnsi"/>
        </w:rPr>
        <w:t xml:space="preserve"> je</w:t>
      </w:r>
      <w:r w:rsidRPr="00671F21" w:rsidR="008351D9">
        <w:rPr>
          <w:rFonts w:asciiTheme="majorHAnsi" w:hAnsiTheme="majorHAnsi"/>
        </w:rPr>
        <w:t xml:space="preserve"> povinna uhradit Klientovi smluvní pokutu ve výši </w:t>
      </w:r>
      <w:r w:rsidR="005B7B5E">
        <w:rPr>
          <w:rFonts w:asciiTheme="majorHAnsi" w:hAnsiTheme="majorHAnsi"/>
        </w:rPr>
        <w:t>1</w:t>
      </w:r>
      <w:r w:rsidRPr="00671F21" w:rsidR="005B7B5E">
        <w:rPr>
          <w:rFonts w:asciiTheme="majorHAnsi" w:hAnsiTheme="majorHAnsi"/>
        </w:rPr>
        <w:t xml:space="preserve"> </w:t>
      </w:r>
      <w:r w:rsidRPr="00671F21" w:rsidR="005B1B9C">
        <w:rPr>
          <w:rFonts w:asciiTheme="majorHAnsi" w:hAnsiTheme="majorHAnsi"/>
        </w:rPr>
        <w:t xml:space="preserve">000,- Kč (slovy </w:t>
      </w:r>
      <w:r w:rsidR="005B7B5E">
        <w:rPr>
          <w:rFonts w:asciiTheme="majorHAnsi" w:hAnsiTheme="majorHAnsi"/>
        </w:rPr>
        <w:t>jeden</w:t>
      </w:r>
      <w:r w:rsidRPr="00671F21" w:rsidR="005B7B5E">
        <w:rPr>
          <w:rFonts w:asciiTheme="majorHAnsi" w:hAnsiTheme="majorHAnsi"/>
        </w:rPr>
        <w:t xml:space="preserve"> </w:t>
      </w:r>
      <w:r w:rsidRPr="00671F21" w:rsidR="005B1B9C">
        <w:rPr>
          <w:rFonts w:asciiTheme="majorHAnsi" w:hAnsiTheme="majorHAnsi"/>
        </w:rPr>
        <w:t>tisíc</w:t>
      </w:r>
      <w:r w:rsidRPr="00671F21" w:rsidR="008351D9">
        <w:rPr>
          <w:rFonts w:asciiTheme="majorHAnsi" w:hAnsiTheme="majorHAnsi"/>
        </w:rPr>
        <w:t xml:space="preserve"> korun českých bez DPH), a to za každý případ porušení</w:t>
      </w:r>
      <w:r w:rsidRPr="005B6DD6" w:rsidR="005B6DD6">
        <w:t xml:space="preserve"> </w:t>
      </w:r>
      <w:r w:rsidRPr="005B6DD6" w:rsidR="005B6DD6">
        <w:rPr>
          <w:rFonts w:asciiTheme="majorHAnsi" w:hAnsiTheme="majorHAnsi"/>
        </w:rPr>
        <w:t xml:space="preserve">a každou hodinu zpoždění v případě závady bránící provozu areálu, nebo za každý den zpoždění v případě ostatních závad. </w:t>
      </w:r>
    </w:p>
    <w:p w:rsidR="001C7BA1" w:rsidP="00957080" w:rsidRDefault="00C7483E" w14:paraId="29D00CFC" w14:textId="3AA90CCE">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Pr="00671F21" w:rsidR="00685F59">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Pr="00671F21" w:rsidR="009F73DF">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956FE8">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rsidRPr="00F27368" w:rsidR="00E34B9A" w:rsidP="00957080" w:rsidRDefault="00E34B9A" w14:paraId="60E27E0F" w14:textId="77777777">
      <w:pPr>
        <w:pStyle w:val="Nadpis2"/>
        <w:rPr>
          <w:rFonts w:asciiTheme="majorHAnsi" w:hAnsiTheme="majorHAnsi"/>
        </w:rPr>
      </w:pPr>
      <w:bookmarkStart w:name="_Ref57792848" w:id="171"/>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rsidRPr="00F27368" w:rsidR="00E34B9A" w:rsidP="00957080" w:rsidRDefault="00E34B9A" w14:paraId="6C0AE5CE" w14:textId="64C43739">
      <w:pPr>
        <w:pStyle w:val="Nadpis2"/>
        <w:rPr>
          <w:rFonts w:asciiTheme="majorHAnsi" w:hAnsiTheme="majorHAnsi"/>
        </w:rPr>
      </w:pPr>
      <w:r w:rsidRPr="00F27368">
        <w:rPr>
          <w:rFonts w:asciiTheme="majorHAnsi" w:hAnsiTheme="majorHAnsi"/>
        </w:rPr>
        <w:t xml:space="preserve">Smluvní pokuta je splatná do </w:t>
      </w:r>
      <w:r w:rsidRPr="00F27368" w:rsidR="008351D9">
        <w:rPr>
          <w:rFonts w:asciiTheme="majorHAnsi" w:hAnsiTheme="majorHAnsi"/>
        </w:rPr>
        <w:t>[</w:t>
      </w:r>
      <w:r w:rsidR="005B6DD6">
        <w:rPr>
          <w:rFonts w:asciiTheme="majorHAnsi" w:hAnsiTheme="majorHAnsi"/>
        </w:rPr>
        <w:t>30</w:t>
      </w:r>
      <w:r w:rsidRPr="00F27368" w:rsidR="008351D9">
        <w:rPr>
          <w:rFonts w:asciiTheme="majorHAnsi" w:hAnsiTheme="majorHAnsi"/>
        </w:rPr>
        <w:t>]</w:t>
      </w:r>
      <w:r w:rsidRPr="00F27368">
        <w:rPr>
          <w:rFonts w:asciiTheme="majorHAnsi" w:hAnsiTheme="majorHAnsi"/>
        </w:rPr>
        <w:t xml:space="preserve"> dnů ode dne doručení písemné výzvy k jejímu uhrazení</w:t>
      </w:r>
      <w:bookmarkEnd w:id="171"/>
      <w:r w:rsidRPr="00F27368">
        <w:rPr>
          <w:rFonts w:asciiTheme="majorHAnsi" w:hAnsiTheme="majorHAnsi"/>
        </w:rPr>
        <w:t>.</w:t>
      </w:r>
      <w:r w:rsidRPr="00F27368" w:rsidR="00276D82">
        <w:rPr>
          <w:rFonts w:asciiTheme="majorHAnsi" w:hAnsiTheme="majorHAnsi"/>
        </w:rPr>
        <w:t xml:space="preserve"> Smluvní strany se dohodly</w:t>
      </w:r>
      <w:r w:rsidRPr="00F27368" w:rsidR="006A2556">
        <w:rPr>
          <w:rFonts w:asciiTheme="majorHAnsi" w:hAnsiTheme="majorHAnsi"/>
        </w:rPr>
        <w:t xml:space="preserve"> a zavazují se</w:t>
      </w:r>
      <w:r w:rsidRPr="00F27368" w:rsidR="00276D82">
        <w:rPr>
          <w:rFonts w:asciiTheme="majorHAnsi" w:hAnsiTheme="majorHAnsi"/>
        </w:rPr>
        <w:t>, že maximální celková výše</w:t>
      </w:r>
      <w:r w:rsidRPr="00F27368" w:rsidR="00E84A4F">
        <w:rPr>
          <w:rFonts w:asciiTheme="majorHAnsi" w:hAnsiTheme="majorHAnsi"/>
        </w:rPr>
        <w:t xml:space="preserve"> </w:t>
      </w:r>
      <w:r w:rsidR="00373277">
        <w:rPr>
          <w:rFonts w:asciiTheme="majorHAnsi" w:hAnsiTheme="majorHAnsi"/>
        </w:rPr>
        <w:t>smluvních pokut</w:t>
      </w:r>
      <w:r w:rsidRPr="00F27368" w:rsidR="00E84A4F">
        <w:rPr>
          <w:rFonts w:asciiTheme="majorHAnsi" w:hAnsiTheme="majorHAnsi"/>
        </w:rPr>
        <w:t xml:space="preserve"> </w:t>
      </w:r>
      <w:r w:rsidRPr="00F27368" w:rsidR="00321ADE">
        <w:rPr>
          <w:rFonts w:asciiTheme="majorHAnsi" w:hAnsiTheme="majorHAnsi"/>
        </w:rPr>
        <w:t xml:space="preserve">dle této smlouvy uplatňovaná vůči kterékoliv smluvní straně druhou smluvní stranou </w:t>
      </w:r>
      <w:r w:rsidRPr="00F27368" w:rsidR="00445232">
        <w:rPr>
          <w:rFonts w:asciiTheme="majorHAnsi" w:hAnsiTheme="majorHAnsi"/>
        </w:rPr>
        <w:t xml:space="preserve">nemůže přesáhnout </w:t>
      </w:r>
      <w:r w:rsidRPr="00F27368" w:rsidR="00E11557">
        <w:rPr>
          <w:rFonts w:asciiTheme="majorHAnsi" w:hAnsiTheme="majorHAnsi"/>
        </w:rPr>
        <w:t xml:space="preserve">10% ceny základních investičních opatření </w:t>
      </w:r>
      <w:proofErr w:type="spellStart"/>
      <w:r w:rsidR="00904FB1">
        <w:rPr>
          <w:rFonts w:asciiTheme="majorHAnsi" w:hAnsiTheme="majorHAnsi"/>
        </w:rPr>
        <w:t>včetne</w:t>
      </w:r>
      <w:proofErr w:type="spellEnd"/>
      <w:r w:rsidRPr="00F27368" w:rsidR="00E11557">
        <w:rPr>
          <w:rFonts w:asciiTheme="majorHAnsi" w:hAnsiTheme="majorHAnsi"/>
        </w:rPr>
        <w:t xml:space="preserve"> DPH.</w:t>
      </w:r>
    </w:p>
    <w:p w:rsidR="00BB128E" w:rsidP="00957080" w:rsidRDefault="009048CD" w14:paraId="791F004D" w14:textId="52F1535F">
      <w:pPr>
        <w:pStyle w:val="Nadpis2"/>
        <w:rPr>
          <w:rFonts w:asciiTheme="majorHAnsi" w:hAnsiTheme="majorHAnsi"/>
        </w:rPr>
      </w:pPr>
      <w:r w:rsidRPr="00F27368">
        <w:rPr>
          <w:rFonts w:asciiTheme="majorHAnsi" w:hAnsiTheme="majorHAnsi"/>
        </w:rPr>
        <w:t>Sjednáním a/nebo z</w:t>
      </w:r>
      <w:r w:rsidRPr="00F27368" w:rsidR="00E34B9A">
        <w:rPr>
          <w:rFonts w:asciiTheme="majorHAnsi" w:hAnsiTheme="majorHAnsi"/>
        </w:rPr>
        <w:t>aplacením jakékoliv sjednané smluvní pokuty</w:t>
      </w:r>
      <w:r w:rsidRPr="00F27368" w:rsidR="0039314A">
        <w:rPr>
          <w:rFonts w:asciiTheme="majorHAnsi" w:hAnsiTheme="majorHAnsi"/>
        </w:rPr>
        <w:t xml:space="preserve"> dle této smlouvy</w:t>
      </w:r>
      <w:r w:rsidRPr="00F27368" w:rsidR="00E34B9A">
        <w:rPr>
          <w:rFonts w:asciiTheme="majorHAnsi" w:hAnsiTheme="majorHAnsi"/>
        </w:rPr>
        <w:t xml:space="preserve"> není dotčeno právo </w:t>
      </w:r>
      <w:r w:rsidR="00373277">
        <w:rPr>
          <w:rFonts w:asciiTheme="majorHAnsi" w:hAnsiTheme="majorHAnsi"/>
        </w:rPr>
        <w:t>poškozené smluvní strany</w:t>
      </w:r>
      <w:r w:rsidRPr="00F27368" w:rsidR="00373277">
        <w:rPr>
          <w:rFonts w:asciiTheme="majorHAnsi" w:hAnsiTheme="majorHAnsi"/>
        </w:rPr>
        <w:t xml:space="preserve"> </w:t>
      </w:r>
      <w:r w:rsidRPr="00F27368" w:rsidR="00E34B9A">
        <w:rPr>
          <w:rFonts w:asciiTheme="majorHAnsi" w:hAnsiTheme="majorHAnsi"/>
        </w:rPr>
        <w:t>na náhradu škody</w:t>
      </w:r>
      <w:r w:rsidRPr="00F27368" w:rsidR="00AE0D78">
        <w:rPr>
          <w:rFonts w:asciiTheme="majorHAnsi" w:hAnsiTheme="majorHAnsi"/>
        </w:rPr>
        <w:t xml:space="preserve"> vzniklé z porušení povinnosti, ke kterému se smluvní pokuta vztahuje, a to</w:t>
      </w:r>
      <w:r w:rsidRPr="00F27368" w:rsidR="00E34B9A">
        <w:rPr>
          <w:rFonts w:asciiTheme="majorHAnsi" w:hAnsiTheme="majorHAnsi"/>
        </w:rPr>
        <w:t xml:space="preserve"> ve výši přesahující smluvní pokutu</w:t>
      </w:r>
      <w:r w:rsidRPr="00F27368" w:rsidR="00BB128E">
        <w:rPr>
          <w:rFonts w:asciiTheme="majorHAnsi" w:hAnsiTheme="majorHAnsi"/>
        </w:rPr>
        <w:t>.</w:t>
      </w:r>
    </w:p>
    <w:p w:rsidRPr="005B6DD6" w:rsidR="005B6DD6" w:rsidP="005B6DD6" w:rsidRDefault="005B6DD6" w14:paraId="1F658258" w14:textId="77777777">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rsidRPr="00F27368" w:rsidR="00F81353" w:rsidRDefault="00F81353" w14:paraId="355B7C8A" w14:textId="77777777">
      <w:pPr>
        <w:pStyle w:val="Nadpis1"/>
        <w:rPr>
          <w:rFonts w:asciiTheme="majorHAnsi" w:hAnsiTheme="majorHAnsi"/>
        </w:rPr>
      </w:pPr>
      <w:r w:rsidRPr="00F27368">
        <w:rPr>
          <w:rFonts w:asciiTheme="majorHAnsi" w:hAnsiTheme="majorHAnsi"/>
          <w:b w:val="0"/>
        </w:rPr>
        <w:br/>
      </w:r>
      <w:bookmarkStart w:name="_Ref238892302" w:id="172"/>
      <w:bookmarkStart w:name="_Toc326523000" w:id="173"/>
      <w:bookmarkStart w:name="_Ref75426144" w:id="174"/>
      <w:r w:rsidRPr="00F27368">
        <w:rPr>
          <w:rFonts w:asciiTheme="majorHAnsi" w:hAnsiTheme="majorHAnsi"/>
        </w:rPr>
        <w:t>Trvání smlouvy</w:t>
      </w:r>
      <w:bookmarkEnd w:id="172"/>
      <w:bookmarkEnd w:id="173"/>
      <w:bookmarkEnd w:id="174"/>
    </w:p>
    <w:p w:rsidRPr="00F27368" w:rsidR="0069741E" w:rsidP="00957080" w:rsidRDefault="00705D03" w14:paraId="11C589A3" w14:textId="38C7B653">
      <w:pPr>
        <w:pStyle w:val="Nadpis2"/>
        <w:rPr>
          <w:rFonts w:asciiTheme="majorHAnsi" w:hAnsiTheme="majorHAnsi"/>
        </w:rPr>
      </w:pPr>
      <w:bookmarkStart w:name="_Toc55976994" w:id="175"/>
      <w:r w:rsidRPr="00F27368">
        <w:rPr>
          <w:rFonts w:asciiTheme="majorHAnsi" w:hAnsiTheme="majorHAnsi"/>
        </w:rPr>
        <w:t xml:space="preserve">Tato smlouva zaniká naplněním předmětu a účelu této smlouvy v souladu s harmonogramem realizace </w:t>
      </w:r>
      <w:r w:rsidR="00CE06AF">
        <w:rPr>
          <w:rFonts w:asciiTheme="majorHAnsi" w:hAnsiTheme="majorHAnsi"/>
        </w:rPr>
        <w:t>akce</w:t>
      </w:r>
      <w:r w:rsidRPr="00F27368">
        <w:rPr>
          <w:rFonts w:asciiTheme="majorHAnsi" w:hAnsiTheme="majorHAnsi"/>
        </w:rPr>
        <w:t xml:space="preserve">. </w:t>
      </w:r>
    </w:p>
    <w:p w:rsidRPr="00F27368" w:rsidR="00F81353" w:rsidP="00957080" w:rsidRDefault="00F81353" w14:paraId="623DDAF9" w14:textId="77777777">
      <w:pPr>
        <w:pStyle w:val="Nadpis2"/>
        <w:rPr>
          <w:rFonts w:asciiTheme="majorHAnsi" w:hAnsiTheme="majorHAnsi"/>
        </w:rPr>
      </w:pPr>
      <w:r w:rsidRPr="00F27368">
        <w:rPr>
          <w:rFonts w:asciiTheme="majorHAnsi" w:hAnsiTheme="majorHAnsi"/>
        </w:rPr>
        <w:t>Tato smlouva může být ukončena před splněním v ní obsažených závazků:</w:t>
      </w:r>
    </w:p>
    <w:p w:rsidRPr="00F27368" w:rsidR="00184CCF" w:rsidP="00F30234" w:rsidRDefault="00F81353" w14:paraId="7A067B77" w14:textId="77777777">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rsidRPr="00367DB3" w:rsidR="00184CCF" w:rsidP="00F30234" w:rsidRDefault="00F81353" w14:paraId="65BB6B7B" w14:textId="03CE7040">
      <w:pPr>
        <w:pStyle w:val="Nadpis5"/>
        <w:numPr>
          <w:ilvl w:val="0"/>
          <w:numId w:val="26"/>
        </w:numPr>
        <w:ind w:left="964" w:hanging="567"/>
        <w:rPr>
          <w:rFonts w:asciiTheme="majorHAnsi" w:hAnsiTheme="majorHAnsi"/>
        </w:rPr>
      </w:pPr>
      <w:bookmarkStart w:name="_Ref442695493" w:id="176"/>
      <w:bookmarkStart w:name="_Ref469102411" w:id="177"/>
      <w:r w:rsidRPr="00F27368">
        <w:rPr>
          <w:rFonts w:asciiTheme="majorHAnsi" w:hAnsiTheme="majorHAnsi"/>
        </w:rPr>
        <w:t>písemným odstoupením</w:t>
      </w:r>
      <w:bookmarkEnd w:id="176"/>
      <w:bookmarkEnd w:id="177"/>
      <w:r w:rsidRPr="00F27368" w:rsidR="00DC0D20">
        <w:rPr>
          <w:rFonts w:asciiTheme="majorHAnsi" w:hAnsiTheme="majorHAnsi"/>
        </w:rPr>
        <w:t xml:space="preserve"> v případech </w:t>
      </w:r>
      <w:r w:rsidRPr="00367DB3" w:rsidR="00DC0D20">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rsidRPr="00367DB3" w:rsidR="00F81353" w:rsidP="00957080" w:rsidRDefault="00F81353" w14:paraId="62173336" w14:textId="77777777">
      <w:pPr>
        <w:pStyle w:val="Nadpis2"/>
        <w:rPr>
          <w:rFonts w:asciiTheme="majorHAnsi" w:hAnsiTheme="majorHAnsi"/>
        </w:rPr>
      </w:pPr>
      <w:bookmarkStart w:name="_Ref530573793" w:id="178"/>
      <w:r w:rsidRPr="00367DB3">
        <w:rPr>
          <w:rFonts w:asciiTheme="majorHAnsi" w:hAnsiTheme="majorHAnsi"/>
        </w:rPr>
        <w:t>Každá ze smluvních stran je oprávněna odstoupit od této smlouvy</w:t>
      </w:r>
      <w:bookmarkEnd w:id="175"/>
      <w:r w:rsidRPr="00367DB3">
        <w:rPr>
          <w:rFonts w:asciiTheme="majorHAnsi" w:hAnsiTheme="majorHAnsi"/>
        </w:rPr>
        <w:t>:</w:t>
      </w:r>
      <w:bookmarkEnd w:id="178"/>
    </w:p>
    <w:p w:rsidRPr="00F27368" w:rsidR="00184CCF" w:rsidP="00F30234" w:rsidRDefault="00F81353" w14:paraId="2F147D2E" w14:textId="77777777">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rsidRPr="00F27368" w:rsidR="00184CCF" w:rsidP="00F30234" w:rsidRDefault="008A2ABF" w14:paraId="40130A07" w14:textId="77777777">
      <w:pPr>
        <w:pStyle w:val="Nadpis5"/>
        <w:numPr>
          <w:ilvl w:val="0"/>
          <w:numId w:val="27"/>
        </w:numPr>
        <w:ind w:left="964" w:hanging="567"/>
        <w:rPr>
          <w:rFonts w:asciiTheme="majorHAnsi" w:hAnsiTheme="majorHAnsi"/>
        </w:rPr>
      </w:pPr>
      <w:r w:rsidRPr="00F27368">
        <w:rPr>
          <w:rFonts w:asciiTheme="majorHAnsi" w:hAnsiTheme="majorHAnsi"/>
        </w:rPr>
        <w:t xml:space="preserve">v případě, že druhá smluvní strana je v úpadku </w:t>
      </w:r>
      <w:r w:rsidRPr="00F27368" w:rsidR="0037526E">
        <w:rPr>
          <w:rFonts w:asciiTheme="majorHAnsi" w:hAnsiTheme="majorHAnsi"/>
        </w:rPr>
        <w:t>(</w:t>
      </w:r>
      <w:r w:rsidRPr="00F27368" w:rsidR="00C91ECD">
        <w:rPr>
          <w:rFonts w:asciiTheme="majorHAnsi" w:hAnsiTheme="majorHAnsi"/>
        </w:rPr>
        <w:t>úpadkem se rozumí rozhodnutí insolve</w:t>
      </w:r>
      <w:r w:rsidRPr="00F27368" w:rsidR="00210126">
        <w:rPr>
          <w:rFonts w:asciiTheme="majorHAnsi" w:hAnsiTheme="majorHAnsi"/>
        </w:rPr>
        <w:t>n</w:t>
      </w:r>
      <w:r w:rsidRPr="00F27368" w:rsidR="00C91ECD">
        <w:rPr>
          <w:rFonts w:asciiTheme="majorHAnsi" w:hAnsiTheme="majorHAnsi"/>
        </w:rPr>
        <w:t xml:space="preserve">čního soudu o úpadku nebo </w:t>
      </w:r>
      <w:r w:rsidRPr="00F27368" w:rsidR="002B2DAA">
        <w:rPr>
          <w:rFonts w:asciiTheme="majorHAnsi" w:hAnsiTheme="majorHAnsi"/>
        </w:rPr>
        <w:t xml:space="preserve">podání insolvenčního návrhu </w:t>
      </w:r>
      <w:r w:rsidRPr="00F27368" w:rsidR="00B72B4C">
        <w:rPr>
          <w:rFonts w:asciiTheme="majorHAnsi" w:hAnsiTheme="majorHAnsi"/>
        </w:rPr>
        <w:t xml:space="preserve">druhou smluvní stranou jako dlužníkem nebo </w:t>
      </w:r>
      <w:r w:rsidRPr="00F27368" w:rsidR="00387EFE">
        <w:rPr>
          <w:rFonts w:asciiTheme="majorHAnsi" w:hAnsiTheme="majorHAnsi"/>
        </w:rPr>
        <w:t xml:space="preserve">zamítnutí </w:t>
      </w:r>
      <w:r w:rsidRPr="00F27368" w:rsidR="00FF4DCE">
        <w:rPr>
          <w:rFonts w:asciiTheme="majorHAnsi" w:hAnsiTheme="majorHAnsi"/>
        </w:rPr>
        <w:t>insolvenčního návrhu pro nedostatek majetku</w:t>
      </w:r>
      <w:r w:rsidRPr="00F27368" w:rsidR="00A82323">
        <w:rPr>
          <w:rFonts w:asciiTheme="majorHAnsi" w:hAnsiTheme="majorHAnsi"/>
        </w:rPr>
        <w:t>)</w:t>
      </w:r>
      <w:r w:rsidRPr="00F27368" w:rsidR="00194B03">
        <w:rPr>
          <w:rFonts w:asciiTheme="majorHAnsi" w:hAnsiTheme="majorHAnsi"/>
        </w:rPr>
        <w:t>;</w:t>
      </w:r>
    </w:p>
    <w:p w:rsidRPr="00F27368" w:rsidR="00184CCF" w:rsidP="00F30234" w:rsidRDefault="00F81353" w14:paraId="357490DA" w14:textId="0F1CA4CE">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Pr="00F27368" w:rsidR="00AE5A36">
        <w:rPr>
          <w:rFonts w:asciiTheme="majorHAnsi" w:hAnsiTheme="majorHAnsi"/>
        </w:rPr>
        <w:t xml:space="preserve">pravomocně </w:t>
      </w:r>
      <w:r w:rsidRPr="00F27368">
        <w:rPr>
          <w:rFonts w:asciiTheme="majorHAnsi" w:hAnsiTheme="majorHAnsi"/>
        </w:rPr>
        <w:t>prohlášen konkurs;</w:t>
      </w:r>
    </w:p>
    <w:p w:rsidRPr="00F27368" w:rsidR="00184CCF" w:rsidP="00F30234" w:rsidRDefault="00F81353" w14:paraId="53E5BAA9" w14:textId="77777777">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rsidRPr="00F27368" w:rsidR="00184CCF" w:rsidP="00F30234" w:rsidRDefault="00F81353" w14:paraId="2F36B977" w14:textId="77777777">
      <w:pPr>
        <w:pStyle w:val="Nadpis5"/>
        <w:numPr>
          <w:ilvl w:val="0"/>
          <w:numId w:val="27"/>
        </w:numPr>
        <w:ind w:left="964" w:hanging="567"/>
        <w:rPr>
          <w:rFonts w:asciiTheme="majorHAnsi" w:hAnsiTheme="majorHAnsi"/>
        </w:rPr>
      </w:pPr>
      <w:bookmarkStart w:name="_Ref238892284" w:id="179"/>
      <w:r w:rsidRPr="00F27368">
        <w:rPr>
          <w:rFonts w:asciiTheme="majorHAnsi" w:hAnsiTheme="majorHAnsi"/>
        </w:rPr>
        <w:t>v případě, že druhá smluvní strana podstatným způsobem porušila svoji smluvní nebo zákonnou povinnost.</w:t>
      </w:r>
      <w:bookmarkEnd w:id="179"/>
    </w:p>
    <w:p w:rsidRPr="00F27368" w:rsidR="00F81353" w:rsidP="00957080" w:rsidRDefault="00F81353" w14:paraId="6175DC6D" w14:textId="02363D8D">
      <w:pPr>
        <w:pStyle w:val="Nadpis2"/>
        <w:rPr>
          <w:rFonts w:asciiTheme="majorHAnsi" w:hAnsiTheme="majorHAnsi"/>
        </w:rPr>
      </w:pPr>
      <w:r w:rsidRPr="00F27368">
        <w:rPr>
          <w:rFonts w:asciiTheme="majorHAnsi" w:hAnsiTheme="majorHAnsi"/>
        </w:rPr>
        <w:t xml:space="preserve">Odstoupení od smlouvy </w:t>
      </w:r>
      <w:r w:rsidRPr="00F27368" w:rsidR="00AE5A36">
        <w:rPr>
          <w:rFonts w:asciiTheme="majorHAnsi" w:hAnsiTheme="majorHAnsi"/>
        </w:rPr>
        <w:t xml:space="preserve">s uvedením důvodu odstoupení </w:t>
      </w:r>
      <w:r w:rsidRPr="00F27368">
        <w:rPr>
          <w:rFonts w:asciiTheme="majorHAnsi" w:hAnsiTheme="majorHAnsi"/>
        </w:rPr>
        <w:t xml:space="preserve">musí být provedeno </w:t>
      </w:r>
      <w:r w:rsidRPr="00F27368" w:rsidR="00C76078">
        <w:rPr>
          <w:rFonts w:asciiTheme="majorHAnsi" w:hAnsiTheme="majorHAnsi"/>
        </w:rPr>
        <w:t>písemn</w:t>
      </w:r>
      <w:r w:rsidRPr="00F27368" w:rsidR="00D03F3A">
        <w:rPr>
          <w:rFonts w:asciiTheme="majorHAnsi" w:hAnsiTheme="majorHAnsi"/>
        </w:rPr>
        <w:t>ým oznámením</w:t>
      </w:r>
      <w:r w:rsidRPr="00F27368" w:rsidR="00C76078">
        <w:rPr>
          <w:rFonts w:asciiTheme="majorHAnsi" w:hAnsiTheme="majorHAnsi"/>
        </w:rPr>
        <w:t xml:space="preserve"> </w:t>
      </w:r>
      <w:r w:rsidRPr="00F27368">
        <w:rPr>
          <w:rFonts w:asciiTheme="majorHAnsi" w:hAnsiTheme="majorHAnsi"/>
        </w:rPr>
        <w:t>doručeným druhé smluvní straně.</w:t>
      </w:r>
    </w:p>
    <w:p w:rsidRPr="0060782C" w:rsidR="00F81353" w:rsidP="00957080" w:rsidRDefault="000B7CC1" w14:paraId="01962568" w14:textId="77777777">
      <w:pPr>
        <w:pStyle w:val="Nadpis2"/>
        <w:rPr>
          <w:rFonts w:asciiTheme="majorHAnsi" w:hAnsiTheme="majorHAnsi"/>
        </w:rPr>
      </w:pPr>
      <w:r w:rsidRPr="00F27368">
        <w:rPr>
          <w:rFonts w:asciiTheme="majorHAnsi" w:hAnsiTheme="majorHAnsi"/>
        </w:rPr>
        <w:t>Není</w:t>
      </w:r>
      <w:r w:rsidRPr="00F27368" w:rsidR="00706C04">
        <w:rPr>
          <w:rFonts w:asciiTheme="majorHAnsi" w:hAnsiTheme="majorHAnsi"/>
        </w:rPr>
        <w:t>-</w:t>
      </w:r>
      <w:r w:rsidRPr="00F27368">
        <w:rPr>
          <w:rFonts w:asciiTheme="majorHAnsi" w:hAnsiTheme="majorHAnsi"/>
        </w:rPr>
        <w:t xml:space="preserve">li stanoveno </w:t>
      </w:r>
      <w:r w:rsidRPr="00F27368" w:rsidR="00CF5D73">
        <w:rPr>
          <w:rFonts w:asciiTheme="majorHAnsi" w:hAnsiTheme="majorHAnsi"/>
        </w:rPr>
        <w:t xml:space="preserve">výslovně </w:t>
      </w:r>
      <w:r w:rsidRPr="00F27368">
        <w:rPr>
          <w:rFonts w:asciiTheme="majorHAnsi" w:hAnsiTheme="majorHAnsi"/>
        </w:rPr>
        <w:t>jinak v této smlouv</w:t>
      </w:r>
      <w:r w:rsidRPr="00F27368" w:rsidR="00706C04">
        <w:rPr>
          <w:rFonts w:asciiTheme="majorHAnsi" w:hAnsiTheme="majorHAnsi"/>
        </w:rPr>
        <w:t>ě</w:t>
      </w:r>
      <w:r w:rsidRPr="00F27368">
        <w:rPr>
          <w:rFonts w:asciiTheme="majorHAnsi" w:hAnsiTheme="majorHAnsi"/>
        </w:rPr>
        <w:t>, p</w:t>
      </w:r>
      <w:r w:rsidRPr="00F27368" w:rsidR="00F81353">
        <w:rPr>
          <w:rFonts w:asciiTheme="majorHAnsi" w:hAnsiTheme="majorHAnsi"/>
        </w:rPr>
        <w:t xml:space="preserve">odstatným porušením smlouvy se rozumí prodlení smluvní strany s plněním nepeněžitých závazků delší než </w:t>
      </w:r>
      <w:r w:rsidRPr="00F27368" w:rsidR="00D975AA">
        <w:rPr>
          <w:rFonts w:asciiTheme="majorHAnsi" w:hAnsiTheme="majorHAnsi"/>
        </w:rPr>
        <w:t>[</w:t>
      </w:r>
      <w:r w:rsidRPr="00F27368" w:rsidR="00C76078">
        <w:rPr>
          <w:rFonts w:asciiTheme="majorHAnsi" w:hAnsiTheme="majorHAnsi"/>
        </w:rPr>
        <w:t>30</w:t>
      </w:r>
      <w:r w:rsidRPr="00F27368" w:rsidR="00D975AA">
        <w:rPr>
          <w:rFonts w:asciiTheme="majorHAnsi" w:hAnsiTheme="majorHAnsi"/>
        </w:rPr>
        <w:t>]</w:t>
      </w:r>
      <w:r w:rsidRPr="00F27368" w:rsidR="00C76078">
        <w:rPr>
          <w:rFonts w:asciiTheme="majorHAnsi" w:hAnsiTheme="majorHAnsi"/>
        </w:rPr>
        <w:t xml:space="preserve"> dnů</w:t>
      </w:r>
      <w:r w:rsidRPr="00F27368" w:rsidR="00F81353">
        <w:rPr>
          <w:rFonts w:asciiTheme="majorHAnsi" w:hAnsiTheme="majorHAnsi"/>
        </w:rPr>
        <w:t xml:space="preserve">, popřípadě prodlení smluvní strany s plněním peněžitých závazků delší než </w:t>
      </w:r>
      <w:r w:rsidRPr="00F27368" w:rsidR="00AE5A36">
        <w:rPr>
          <w:rFonts w:asciiTheme="majorHAnsi" w:hAnsiTheme="majorHAnsi"/>
        </w:rPr>
        <w:t>[</w:t>
      </w:r>
      <w:r w:rsidRPr="00F27368" w:rsidR="00C76078">
        <w:rPr>
          <w:rFonts w:asciiTheme="majorHAnsi" w:hAnsiTheme="majorHAnsi"/>
        </w:rPr>
        <w:t>90</w:t>
      </w:r>
      <w:r w:rsidRPr="00F27368" w:rsidR="00D975AA">
        <w:rPr>
          <w:rFonts w:asciiTheme="majorHAnsi" w:hAnsiTheme="majorHAnsi"/>
        </w:rPr>
        <w:t>]</w:t>
      </w:r>
      <w:r w:rsidRPr="00F27368" w:rsidR="00C76078">
        <w:rPr>
          <w:rFonts w:asciiTheme="majorHAnsi" w:hAnsiTheme="majorHAnsi"/>
        </w:rPr>
        <w:t xml:space="preserve"> dnů</w:t>
      </w:r>
      <w:r w:rsidRPr="00F27368" w:rsidR="00FE0310">
        <w:rPr>
          <w:rFonts w:asciiTheme="majorHAnsi" w:hAnsiTheme="majorHAnsi"/>
        </w:rPr>
        <w:t xml:space="preserve">, za předpokladu, že není sjednána </w:t>
      </w:r>
      <w:r w:rsidRPr="0060782C" w:rsidR="00FE0310">
        <w:rPr>
          <w:rFonts w:asciiTheme="majorHAnsi" w:hAnsiTheme="majorHAnsi"/>
        </w:rPr>
        <w:t>n</w:t>
      </w:r>
      <w:r w:rsidRPr="0060782C" w:rsidR="00FB7A60">
        <w:rPr>
          <w:rFonts w:asciiTheme="majorHAnsi" w:hAnsiTheme="majorHAnsi"/>
        </w:rPr>
        <w:t>áprav</w:t>
      </w:r>
      <w:r w:rsidRPr="0060782C" w:rsidR="001E05DB">
        <w:rPr>
          <w:rFonts w:asciiTheme="majorHAnsi" w:hAnsiTheme="majorHAnsi"/>
        </w:rPr>
        <w:t>a</w:t>
      </w:r>
      <w:r w:rsidRPr="0060782C" w:rsidR="00FB7A60">
        <w:rPr>
          <w:rFonts w:asciiTheme="majorHAnsi" w:hAnsiTheme="majorHAnsi"/>
        </w:rPr>
        <w:t xml:space="preserve"> ze strany smluvní strany porušující svou smluvní povinnost</w:t>
      </w:r>
      <w:r w:rsidRPr="0060782C" w:rsidR="00FE0310">
        <w:rPr>
          <w:rFonts w:asciiTheme="majorHAnsi" w:hAnsiTheme="majorHAnsi"/>
        </w:rPr>
        <w:t xml:space="preserve"> </w:t>
      </w:r>
      <w:r w:rsidRPr="0060782C" w:rsidR="00FB7A60">
        <w:rPr>
          <w:rFonts w:asciiTheme="majorHAnsi" w:hAnsiTheme="majorHAnsi"/>
        </w:rPr>
        <w:t>do [30] dnů</w:t>
      </w:r>
      <w:r w:rsidRPr="0060782C" w:rsidR="00062BFA">
        <w:rPr>
          <w:rFonts w:asciiTheme="majorHAnsi" w:hAnsiTheme="majorHAnsi"/>
        </w:rPr>
        <w:t xml:space="preserve"> ode dne </w:t>
      </w:r>
      <w:r w:rsidRPr="0060782C" w:rsidR="001E05DB">
        <w:rPr>
          <w:rFonts w:asciiTheme="majorHAnsi" w:hAnsiTheme="majorHAnsi"/>
        </w:rPr>
        <w:t>doručení výzvy</w:t>
      </w:r>
      <w:r w:rsidRPr="0060782C" w:rsidR="009F49AD">
        <w:rPr>
          <w:rFonts w:asciiTheme="majorHAnsi" w:hAnsiTheme="majorHAnsi"/>
        </w:rPr>
        <w:t xml:space="preserve"> druhé smluvní strany ke sjednání nápravy</w:t>
      </w:r>
      <w:r w:rsidRPr="0060782C" w:rsidR="001E05DB">
        <w:rPr>
          <w:rFonts w:asciiTheme="majorHAnsi" w:hAnsiTheme="majorHAnsi"/>
        </w:rPr>
        <w:t>.</w:t>
      </w:r>
    </w:p>
    <w:p w:rsidRPr="0060782C" w:rsidR="00A30E36" w:rsidP="00957080" w:rsidRDefault="00F81353" w14:paraId="7825B828" w14:textId="77777777">
      <w:pPr>
        <w:pStyle w:val="Nadpis2"/>
        <w:rPr>
          <w:rFonts w:asciiTheme="majorHAnsi" w:hAnsiTheme="majorHAnsi"/>
        </w:rPr>
      </w:pPr>
      <w:bookmarkStart w:name="_Ref75426134" w:id="180"/>
      <w:r w:rsidRPr="0060782C">
        <w:rPr>
          <w:rFonts w:asciiTheme="majorHAnsi" w:hAnsiTheme="majorHAnsi"/>
        </w:rPr>
        <w:t>Dojde-li k</w:t>
      </w:r>
      <w:r w:rsidRPr="0060782C" w:rsidR="00A30E36">
        <w:rPr>
          <w:rFonts w:asciiTheme="majorHAnsi" w:hAnsiTheme="majorHAnsi"/>
        </w:rPr>
        <w:t> </w:t>
      </w:r>
      <w:r w:rsidRPr="0060782C">
        <w:rPr>
          <w:rFonts w:asciiTheme="majorHAnsi" w:hAnsiTheme="majorHAnsi"/>
        </w:rPr>
        <w:t>odstoupení</w:t>
      </w:r>
      <w:bookmarkEnd w:id="180"/>
    </w:p>
    <w:p w:rsidRPr="001E17FB" w:rsidR="00184CCF" w:rsidP="00F30234" w:rsidRDefault="00F81353" w14:paraId="5A16CB45" w14:textId="2B389954">
      <w:pPr>
        <w:pStyle w:val="Nadpis5"/>
        <w:numPr>
          <w:ilvl w:val="0"/>
          <w:numId w:val="31"/>
        </w:numPr>
        <w:ind w:left="964" w:hanging="567"/>
        <w:rPr>
          <w:rFonts w:asciiTheme="majorHAnsi" w:hAnsiTheme="majorHAnsi"/>
        </w:rPr>
      </w:pPr>
      <w:bookmarkStart w:name="_Ref75426132" w:id="181"/>
      <w:r w:rsidRPr="0060782C">
        <w:rPr>
          <w:rFonts w:asciiTheme="majorHAnsi" w:hAnsiTheme="majorHAnsi"/>
        </w:rPr>
        <w:t xml:space="preserve">v období </w:t>
      </w:r>
      <w:r w:rsidRPr="0060782C" w:rsidR="00B83597">
        <w:rPr>
          <w:rFonts w:asciiTheme="majorHAnsi" w:hAnsiTheme="majorHAnsi"/>
        </w:rPr>
        <w:t>provádění základních opatření</w:t>
      </w:r>
      <w:r w:rsidRPr="0060782C">
        <w:rPr>
          <w:rFonts w:asciiTheme="majorHAnsi" w:hAnsiTheme="majorHAnsi"/>
        </w:rPr>
        <w:t xml:space="preserve">, náleží ESCO </w:t>
      </w:r>
      <w:r w:rsidRPr="0060782C" w:rsidR="00341DE2">
        <w:rPr>
          <w:rFonts w:asciiTheme="majorHAnsi" w:hAnsiTheme="majorHAnsi"/>
        </w:rPr>
        <w:t>příslušná část ceny</w:t>
      </w:r>
      <w:r w:rsidRPr="0060782C">
        <w:rPr>
          <w:rFonts w:asciiTheme="majorHAnsi" w:hAnsiTheme="majorHAnsi"/>
        </w:rPr>
        <w:t xml:space="preserve"> za provedení opatřen</w:t>
      </w:r>
      <w:r w:rsidRPr="0060782C" w:rsidR="00354894">
        <w:rPr>
          <w:rFonts w:asciiTheme="majorHAnsi" w:hAnsiTheme="majorHAnsi"/>
        </w:rPr>
        <w:t>í</w:t>
      </w:r>
      <w:r w:rsidRPr="0060782C" w:rsidR="00341DE2">
        <w:rPr>
          <w:rFonts w:asciiTheme="majorHAnsi" w:hAnsiTheme="majorHAnsi"/>
        </w:rPr>
        <w:t xml:space="preserve"> v rozsahu skutečně provedených opatření;</w:t>
      </w:r>
      <w:r w:rsidRPr="0060782C" w:rsidR="00017EEE">
        <w:rPr>
          <w:rFonts w:asciiTheme="majorHAnsi" w:hAnsiTheme="majorHAnsi"/>
        </w:rPr>
        <w:t xml:space="preserve"> v případě nejasností týkajících se </w:t>
      </w:r>
      <w:r w:rsidRPr="001E17FB" w:rsidR="00017EEE">
        <w:rPr>
          <w:rFonts w:asciiTheme="majorHAnsi" w:hAnsiTheme="majorHAnsi"/>
        </w:rPr>
        <w:t xml:space="preserve">stanovení této ceny bude zpracován </w:t>
      </w:r>
      <w:r w:rsidRPr="001E17FB" w:rsidR="004334EC">
        <w:rPr>
          <w:rFonts w:asciiTheme="majorHAnsi" w:hAnsiTheme="majorHAnsi"/>
        </w:rPr>
        <w:t>znalecký</w:t>
      </w:r>
      <w:r w:rsidRPr="001E17FB" w:rsidR="00017EEE">
        <w:rPr>
          <w:rFonts w:asciiTheme="majorHAnsi" w:hAnsiTheme="majorHAnsi"/>
        </w:rPr>
        <w:t xml:space="preserve"> posudek</w:t>
      </w:r>
      <w:r w:rsidRPr="001E17FB" w:rsidR="004334EC">
        <w:rPr>
          <w:rFonts w:asciiTheme="majorHAnsi" w:hAnsiTheme="majorHAnsi"/>
        </w:rPr>
        <w:t>,</w:t>
      </w:r>
      <w:r w:rsidRPr="001E17FB" w:rsidR="00017EEE">
        <w:rPr>
          <w:rFonts w:asciiTheme="majorHAnsi" w:hAnsiTheme="majorHAnsi"/>
        </w:rPr>
        <w:t xml:space="preserve"> na jehož úhradu a výběr zpracovatele bude přiměřeně uplatněn </w:t>
      </w:r>
      <w:r w:rsidRPr="001E17FB" w:rsidR="003924D6">
        <w:rPr>
          <w:rFonts w:asciiTheme="majorHAnsi" w:hAnsiTheme="majorHAnsi"/>
        </w:rPr>
        <w:fldChar w:fldCharType="begin"/>
      </w:r>
      <w:r w:rsidRPr="001E17FB" w:rsidR="003924D6">
        <w:rPr>
          <w:rFonts w:asciiTheme="majorHAnsi" w:hAnsiTheme="majorHAnsi"/>
        </w:rPr>
        <w:instrText xml:space="preserve"> REF _Ref330840001 \r \h </w:instrText>
      </w:r>
      <w:r w:rsidRPr="001E17FB" w:rsidR="0060782C">
        <w:rPr>
          <w:rFonts w:asciiTheme="majorHAnsi" w:hAnsiTheme="majorHAnsi"/>
        </w:rPr>
        <w:instrText xml:space="preserve"> \* MERGEFORMAT </w:instrText>
      </w:r>
      <w:r w:rsidRPr="001E17FB" w:rsidR="003924D6">
        <w:rPr>
          <w:rFonts w:asciiTheme="majorHAnsi" w:hAnsiTheme="majorHAnsi"/>
        </w:rPr>
      </w:r>
      <w:r w:rsidRPr="001E17FB" w:rsidR="003924D6">
        <w:rPr>
          <w:rFonts w:asciiTheme="majorHAnsi" w:hAnsiTheme="majorHAnsi"/>
        </w:rPr>
        <w:fldChar w:fldCharType="separate"/>
      </w:r>
      <w:r w:rsidR="00956FE8">
        <w:rPr>
          <w:rFonts w:asciiTheme="majorHAnsi" w:hAnsiTheme="majorHAnsi"/>
        </w:rPr>
        <w:t>Článek 39.3</w:t>
      </w:r>
      <w:r w:rsidRPr="001E17FB" w:rsidR="003924D6">
        <w:rPr>
          <w:rFonts w:asciiTheme="majorHAnsi" w:hAnsiTheme="majorHAnsi"/>
        </w:rPr>
        <w:fldChar w:fldCharType="end"/>
      </w:r>
      <w:bookmarkEnd w:id="181"/>
      <w:r w:rsidR="0043554F">
        <w:rPr>
          <w:rFonts w:asciiTheme="majorHAnsi" w:hAnsiTheme="majorHAnsi"/>
        </w:rPr>
        <w:t>;</w:t>
      </w:r>
      <w:r w:rsidR="00586DB0">
        <w:rPr>
          <w:rFonts w:asciiTheme="majorHAnsi" w:hAnsiTheme="majorHAnsi"/>
        </w:rPr>
        <w:t xml:space="preserve"> </w:t>
      </w:r>
      <w:r w:rsidRPr="0043554F" w:rsid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rsidR="00EC3CFA" w:rsidP="00F30234" w:rsidRDefault="00EC3CFA" w14:paraId="6C95E8B6" w14:textId="5D54B45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Pr="0043554F" w:rsid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Pr="001E17FB" w:rsidR="002D66E2">
        <w:rPr>
          <w:rFonts w:asciiTheme="majorHAnsi" w:hAnsiTheme="majorHAnsi"/>
        </w:rPr>
        <w:t>všech pohledávek</w:t>
      </w:r>
      <w:r w:rsidR="002D66E2">
        <w:rPr>
          <w:rFonts w:asciiTheme="majorHAnsi" w:hAnsiTheme="majorHAnsi"/>
        </w:rPr>
        <w:t xml:space="preserve"> </w:t>
      </w:r>
      <w:r w:rsidRPr="001E17FB" w:rsidR="002D66E2">
        <w:rPr>
          <w:rFonts w:asciiTheme="majorHAnsi" w:hAnsiTheme="majorHAnsi"/>
        </w:rPr>
        <w:t xml:space="preserve">na které měl nárok </w:t>
      </w:r>
      <w:r w:rsidRPr="0043554F" w:rsidR="002D66E2">
        <w:rPr>
          <w:rFonts w:asciiTheme="majorHAnsi" w:hAnsiTheme="majorHAnsi"/>
        </w:rPr>
        <w:t>podle této smlouvy do okamžiku odstoupení</w:t>
      </w:r>
      <w:r w:rsidR="002D66E2">
        <w:rPr>
          <w:rFonts w:asciiTheme="majorHAnsi" w:hAnsiTheme="majorHAnsi"/>
        </w:rPr>
        <w:t xml:space="preserve"> zvýšeny o sanační </w:t>
      </w:r>
      <w:r w:rsidRPr="00932822" w:rsidR="002D66E2">
        <w:rPr>
          <w:rFonts w:asciiTheme="majorHAnsi" w:hAnsiTheme="majorHAnsi"/>
        </w:rPr>
        <w:t>náklady (</w:t>
      </w:r>
      <w:r w:rsidR="002D66E2">
        <w:rPr>
          <w:rFonts w:asciiTheme="majorHAnsi" w:hAnsiTheme="majorHAnsi"/>
        </w:rPr>
        <w:t>včetně všech náklad</w:t>
      </w:r>
      <w:r w:rsidRPr="00F27368" w:rsidR="002D66E2">
        <w:rPr>
          <w:rFonts w:asciiTheme="majorHAnsi" w:hAnsiTheme="majorHAnsi"/>
        </w:rPr>
        <w:t>ů</w:t>
      </w:r>
      <w:r w:rsidRPr="00932822" w:rsidR="002D66E2">
        <w:rPr>
          <w:rFonts w:asciiTheme="majorHAnsi" w:hAnsiTheme="majorHAnsi"/>
        </w:rPr>
        <w:t xml:space="preserve"> na opravu </w:t>
      </w:r>
      <w:r w:rsidR="002D66E2">
        <w:rPr>
          <w:rFonts w:asciiTheme="majorHAnsi" w:hAnsiTheme="majorHAnsi"/>
        </w:rPr>
        <w:t>opatření jako i zvýšených náklad</w:t>
      </w:r>
      <w:r w:rsidRPr="00F27368" w:rsidR="002D66E2">
        <w:rPr>
          <w:rFonts w:asciiTheme="majorHAnsi" w:hAnsiTheme="majorHAnsi"/>
        </w:rPr>
        <w:t>ů</w:t>
      </w:r>
      <w:r w:rsidRPr="00932822" w:rsidR="002D66E2">
        <w:rPr>
          <w:rFonts w:asciiTheme="majorHAnsi" w:hAnsiTheme="majorHAnsi"/>
        </w:rPr>
        <w:t xml:space="preserve"> na opravu, </w:t>
      </w:r>
      <w:r w:rsidR="002D66E2">
        <w:rPr>
          <w:rFonts w:asciiTheme="majorHAnsi" w:hAnsiTheme="majorHAnsi"/>
        </w:rPr>
        <w:t>provoz</w:t>
      </w:r>
      <w:r w:rsidRPr="00932822" w:rsidR="002D66E2">
        <w:rPr>
          <w:rFonts w:asciiTheme="majorHAnsi" w:hAnsiTheme="majorHAnsi"/>
        </w:rPr>
        <w:t xml:space="preserve"> a údržbu </w:t>
      </w:r>
      <w:r w:rsidR="002D66E2">
        <w:rPr>
          <w:rFonts w:asciiTheme="majorHAnsi" w:hAnsiTheme="majorHAnsi"/>
        </w:rPr>
        <w:t>opatření</w:t>
      </w:r>
      <w:r w:rsidRPr="00932822" w:rsidR="002D66E2">
        <w:rPr>
          <w:rFonts w:asciiTheme="majorHAnsi" w:hAnsiTheme="majorHAnsi"/>
        </w:rPr>
        <w:t xml:space="preserve"> z d</w:t>
      </w:r>
      <w:r w:rsidRPr="00F27368" w:rsidR="002D66E2">
        <w:rPr>
          <w:rFonts w:asciiTheme="majorHAnsi" w:hAnsiTheme="majorHAnsi"/>
        </w:rPr>
        <w:t>ů</w:t>
      </w:r>
      <w:r w:rsidRPr="00932822" w:rsidR="002D66E2">
        <w:rPr>
          <w:rFonts w:asciiTheme="majorHAnsi" w:hAnsiTheme="majorHAnsi"/>
        </w:rPr>
        <w:t>vod</w:t>
      </w:r>
      <w:r w:rsidRPr="00F27368" w:rsidR="002D66E2">
        <w:rPr>
          <w:rFonts w:asciiTheme="majorHAnsi" w:hAnsiTheme="majorHAnsi"/>
        </w:rPr>
        <w:t>ů</w:t>
      </w:r>
      <w:r w:rsidRPr="00932822" w:rsidR="002D66E2">
        <w:rPr>
          <w:rFonts w:asciiTheme="majorHAnsi" w:hAnsiTheme="majorHAnsi"/>
        </w:rPr>
        <w:t xml:space="preserve"> </w:t>
      </w:r>
      <w:r w:rsidR="002D66E2">
        <w:rPr>
          <w:rFonts w:asciiTheme="majorHAnsi" w:hAnsiTheme="majorHAnsi"/>
        </w:rPr>
        <w:t>porušení</w:t>
      </w:r>
      <w:r w:rsidRPr="00932822" w:rsidR="002D66E2">
        <w:rPr>
          <w:rFonts w:asciiTheme="majorHAnsi" w:hAnsiTheme="majorHAnsi"/>
        </w:rPr>
        <w:t xml:space="preserve"> povinností </w:t>
      </w:r>
      <w:r w:rsidR="002D66E2">
        <w:rPr>
          <w:rFonts w:asciiTheme="majorHAnsi" w:hAnsiTheme="majorHAnsi"/>
        </w:rPr>
        <w:t>ESCO nebo</w:t>
      </w:r>
      <w:r w:rsidRPr="00932822" w:rsidR="002D66E2">
        <w:rPr>
          <w:rFonts w:asciiTheme="majorHAnsi" w:hAnsiTheme="majorHAnsi"/>
        </w:rPr>
        <w:t xml:space="preserve"> z d</w:t>
      </w:r>
      <w:r w:rsidRPr="00F27368" w:rsidR="002D66E2">
        <w:rPr>
          <w:rFonts w:asciiTheme="majorHAnsi" w:hAnsiTheme="majorHAnsi"/>
        </w:rPr>
        <w:t>ů</w:t>
      </w:r>
      <w:r w:rsidRPr="00932822" w:rsidR="002D66E2">
        <w:rPr>
          <w:rFonts w:asciiTheme="majorHAnsi" w:hAnsiTheme="majorHAnsi"/>
        </w:rPr>
        <w:t>vod</w:t>
      </w:r>
      <w:r w:rsidRPr="00F27368" w:rsidR="002D66E2">
        <w:rPr>
          <w:rFonts w:asciiTheme="majorHAnsi" w:hAnsiTheme="majorHAnsi"/>
        </w:rPr>
        <w:t>ů</w:t>
      </w:r>
      <w:r w:rsidRPr="00932822" w:rsidR="002D66E2">
        <w:rPr>
          <w:rFonts w:asciiTheme="majorHAnsi" w:hAnsiTheme="majorHAnsi"/>
        </w:rPr>
        <w:t xml:space="preserve"> </w:t>
      </w:r>
      <w:r w:rsidR="002D66E2">
        <w:rPr>
          <w:rFonts w:asciiTheme="majorHAnsi" w:hAnsiTheme="majorHAnsi"/>
        </w:rPr>
        <w:t>předčasného ukončení smlouvy</w:t>
      </w:r>
      <w:r w:rsidRPr="00932822" w:rsidR="002D66E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Pr="00F27368" w:rsidR="00B91EB1">
        <w:rPr>
          <w:rFonts w:asciiTheme="majorHAnsi" w:hAnsiTheme="majorHAnsi"/>
        </w:rPr>
        <w:t>ů</w:t>
      </w:r>
      <w:r w:rsidR="00B91EB1">
        <w:rPr>
          <w:rFonts w:asciiTheme="majorHAnsi" w:hAnsiTheme="majorHAnsi"/>
        </w:rPr>
        <w:t>vodně očekávatelné nedosažené úspory náklad</w:t>
      </w:r>
      <w:r w:rsidRPr="00F27368" w:rsidR="00B91EB1">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Pr="00F27368" w:rsidR="00586DB0">
        <w:rPr>
          <w:rFonts w:asciiTheme="majorHAnsi" w:hAnsiTheme="majorHAnsi"/>
        </w:rPr>
        <w:t>ů</w:t>
      </w:r>
      <w:r w:rsidR="00586DB0">
        <w:rPr>
          <w:rFonts w:asciiTheme="majorHAnsi" w:hAnsiTheme="majorHAnsi"/>
        </w:rPr>
        <w:t>vodně očekávatelné nedosažené úspory náklad</w:t>
      </w:r>
      <w:r w:rsidRPr="00F27368" w:rsidR="00586DB0">
        <w:rPr>
          <w:rFonts w:asciiTheme="majorHAnsi" w:hAnsiTheme="majorHAnsi"/>
        </w:rPr>
        <w:t>ů</w:t>
      </w:r>
      <w:r w:rsidR="00586DB0">
        <w:rPr>
          <w:rFonts w:asciiTheme="majorHAnsi" w:hAnsiTheme="majorHAnsi"/>
        </w:rPr>
        <w:t xml:space="preserve"> do konce období garance určenou znalcem</w:t>
      </w:r>
      <w:r w:rsidRPr="001E17FB" w:rsidR="001E17FB">
        <w:rPr>
          <w:rFonts w:asciiTheme="majorHAnsi" w:hAnsiTheme="majorHAnsi"/>
        </w:rPr>
        <w:t>;</w:t>
      </w:r>
    </w:p>
    <w:p w:rsidRPr="00586DB0" w:rsidR="00B91EB1" w:rsidP="00B91EB1" w:rsidRDefault="00B91EB1" w14:paraId="10F7EDA7" w14:textId="77969598">
      <w:pPr>
        <w:pStyle w:val="Nadpis5"/>
        <w:numPr>
          <w:ilvl w:val="0"/>
          <w:numId w:val="31"/>
        </w:numPr>
        <w:ind w:left="964" w:hanging="567"/>
      </w:pPr>
      <w:r w:rsidRPr="001E17FB">
        <w:rPr>
          <w:rFonts w:asciiTheme="majorHAnsi" w:hAnsiTheme="majorHAnsi"/>
        </w:rPr>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Pr="00586DB0" w:rsidR="00586DB0">
        <w:rPr>
          <w:rFonts w:asciiTheme="majorHAnsi" w:hAnsiTheme="majorHAnsi"/>
        </w:rPr>
        <w:t xml:space="preserve"> </w:t>
      </w:r>
      <w:r w:rsidR="00586DB0">
        <w:rPr>
          <w:rFonts w:asciiTheme="majorHAnsi" w:hAnsiTheme="majorHAnsi"/>
        </w:rPr>
        <w:t>tak také o výši d</w:t>
      </w:r>
      <w:r w:rsidRPr="00F27368" w:rsidR="00586DB0">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rsidRPr="00F27368" w:rsidR="00F81353" w:rsidP="00957080" w:rsidRDefault="00F81353" w14:paraId="6A35554B" w14:textId="77777777">
      <w:pPr>
        <w:pStyle w:val="Nadpis2"/>
        <w:numPr>
          <w:ilvl w:val="0"/>
          <w:numId w:val="0"/>
        </w:numPr>
        <w:ind w:left="426"/>
        <w:rPr>
          <w:rFonts w:asciiTheme="majorHAnsi" w:hAnsiTheme="majorHAnsi"/>
        </w:rPr>
      </w:pPr>
      <w:r w:rsidRPr="001E17FB">
        <w:rPr>
          <w:rFonts w:asciiTheme="majorHAnsi" w:hAnsiTheme="majorHAnsi"/>
        </w:rPr>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rsidRPr="00B91EB1" w:rsidR="00E1046D" w:rsidP="00957080" w:rsidRDefault="00F81353" w14:paraId="1B16116A" w14:textId="752CF534">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Pr="00F27368" w:rsidR="0056171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rsidRPr="00B91EB1" w:rsidR="0043554F" w:rsidP="00586DB0" w:rsidRDefault="0043554F" w14:paraId="58C7C559" w14:textId="77777777">
      <w:pPr>
        <w:pStyle w:val="Nadpis2"/>
        <w:numPr>
          <w:ilvl w:val="0"/>
          <w:numId w:val="0"/>
        </w:numPr>
        <w:ind w:left="426"/>
        <w:rPr>
          <w:rFonts w:asciiTheme="majorHAnsi" w:hAnsiTheme="majorHAnsi"/>
        </w:rPr>
      </w:pPr>
    </w:p>
    <w:p w:rsidRPr="00F27368" w:rsidR="00F81353" w:rsidRDefault="00F81353" w14:paraId="02366612" w14:textId="77777777">
      <w:pPr>
        <w:pStyle w:val="Nadpis1"/>
        <w:rPr>
          <w:rFonts w:asciiTheme="majorHAnsi" w:hAnsiTheme="majorHAnsi"/>
        </w:rPr>
      </w:pPr>
      <w:r w:rsidRPr="00F27368">
        <w:rPr>
          <w:rFonts w:asciiTheme="majorHAnsi" w:hAnsiTheme="majorHAnsi"/>
          <w:b w:val="0"/>
        </w:rPr>
        <w:br/>
      </w:r>
      <w:bookmarkStart w:name="_Toc326523001" w:id="182"/>
      <w:bookmarkStart w:name="_Ref84498881" w:id="183"/>
      <w:r w:rsidRPr="00F27368">
        <w:rPr>
          <w:rFonts w:asciiTheme="majorHAnsi" w:hAnsiTheme="majorHAnsi"/>
        </w:rPr>
        <w:t>Řešení sporů</w:t>
      </w:r>
      <w:bookmarkEnd w:id="182"/>
      <w:bookmarkEnd w:id="183"/>
    </w:p>
    <w:p w:rsidRPr="00F27368" w:rsidR="00F81353" w:rsidP="00957080" w:rsidRDefault="00F81353" w14:paraId="7BF674E9" w14:textId="77777777">
      <w:pPr>
        <w:pStyle w:val="Nadpis2"/>
        <w:rPr>
          <w:rFonts w:asciiTheme="majorHAnsi" w:hAnsiTheme="majorHAnsi"/>
        </w:rPr>
      </w:pPr>
      <w:bookmarkStart w:name="_Ref152650910" w:id="184"/>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name="_Ref510191456" w:id="185"/>
      <w:bookmarkStart w:name="_Ref510191603" w:id="186"/>
      <w:r w:rsidRPr="00F27368">
        <w:rPr>
          <w:rFonts w:asciiTheme="majorHAnsi" w:hAnsiTheme="majorHAnsi"/>
        </w:rPr>
        <w:t>oprávněných osob, příp. statutárních orgánů či jeho členů.</w:t>
      </w:r>
      <w:bookmarkEnd w:id="184"/>
    </w:p>
    <w:p w:rsidRPr="00F27368" w:rsidR="00F81353" w:rsidP="00957080" w:rsidRDefault="00F81353" w14:paraId="38F00D93" w14:textId="7770783B">
      <w:pPr>
        <w:pStyle w:val="Nadpis2"/>
        <w:rPr>
          <w:rFonts w:asciiTheme="majorHAnsi" w:hAnsiTheme="majorHAnsi"/>
        </w:rPr>
      </w:pPr>
      <w:bookmarkStart w:name="_Ref152651880" w:id="187"/>
      <w:bookmarkStart w:name="_Ref57714802" w:id="188"/>
      <w:r w:rsidRPr="00F27368">
        <w:rPr>
          <w:rFonts w:asciiTheme="majorHAnsi" w:hAnsiTheme="majorHAnsi"/>
        </w:rPr>
        <w:t xml:space="preserve">Smluvní strany se dohodly, že pokud se nedohodnou na řešení vzájemného sporu smírně postupem podle odst. </w:t>
      </w:r>
      <w:r w:rsidRPr="00F27368" w:rsidR="00B40838">
        <w:rPr>
          <w:rFonts w:asciiTheme="majorHAnsi" w:hAnsiTheme="majorHAnsi"/>
        </w:rPr>
        <w:fldChar w:fldCharType="begin"/>
      </w:r>
      <w:r w:rsidRPr="00F27368" w:rsidR="00B40838">
        <w:rPr>
          <w:rFonts w:asciiTheme="majorHAnsi" w:hAnsiTheme="majorHAnsi"/>
        </w:rPr>
        <w:instrText xml:space="preserve"> REF _Ref152650910 \r \h  \* MERGEFORMAT </w:instrText>
      </w:r>
      <w:r w:rsidRPr="00F27368" w:rsidR="00B40838">
        <w:rPr>
          <w:rFonts w:asciiTheme="majorHAnsi" w:hAnsiTheme="majorHAnsi"/>
        </w:rPr>
      </w:r>
      <w:r w:rsidRPr="00F27368" w:rsidR="00B40838">
        <w:rPr>
          <w:rFonts w:asciiTheme="majorHAnsi" w:hAnsiTheme="majorHAnsi"/>
        </w:rPr>
        <w:fldChar w:fldCharType="separate"/>
      </w:r>
      <w:r w:rsidR="00956FE8">
        <w:rPr>
          <w:rFonts w:asciiTheme="majorHAnsi" w:hAnsiTheme="majorHAnsi"/>
        </w:rPr>
        <w:t>1</w:t>
      </w:r>
      <w:r w:rsidRPr="00F27368" w:rsidR="00B40838">
        <w:rPr>
          <w:rFonts w:asciiTheme="majorHAnsi" w:hAnsiTheme="majorHAnsi"/>
        </w:rPr>
        <w:fldChar w:fldCharType="end"/>
      </w:r>
      <w:r w:rsidRPr="00F27368">
        <w:rPr>
          <w:rFonts w:asciiTheme="majorHAnsi" w:hAnsiTheme="majorHAnsi"/>
        </w:rPr>
        <w:t xml:space="preserve"> </w:t>
      </w:r>
      <w:r w:rsidRPr="00F27368" w:rsidR="00561718">
        <w:rPr>
          <w:rFonts w:asciiTheme="majorHAnsi" w:hAnsiTheme="majorHAnsi"/>
        </w:rPr>
        <w:t xml:space="preserve">tohoto Článku </w:t>
      </w:r>
      <w:r w:rsidRPr="00F27368">
        <w:rPr>
          <w:rFonts w:asciiTheme="majorHAnsi" w:hAnsiTheme="majorHAnsi"/>
        </w:rPr>
        <w:t xml:space="preserve">ve lhůtě </w:t>
      </w:r>
      <w:r w:rsidRPr="00F27368" w:rsidR="005F20DE">
        <w:rPr>
          <w:rFonts w:asciiTheme="majorHAnsi" w:hAnsiTheme="majorHAnsi"/>
        </w:rPr>
        <w:t>[30]</w:t>
      </w:r>
      <w:r w:rsidRPr="00F27368">
        <w:rPr>
          <w:rFonts w:asciiTheme="majorHAnsi" w:hAnsiTheme="majorHAnsi"/>
        </w:rPr>
        <w:t xml:space="preserve"> dnů ode dne, kdy došlo ke sporu, takový spor, je-li </w:t>
      </w:r>
      <w:r w:rsidRPr="00F27368" w:rsidR="005A136A">
        <w:rPr>
          <w:rFonts w:asciiTheme="majorHAnsi" w:hAnsiTheme="majorHAnsi"/>
        </w:rPr>
        <w:t xml:space="preserve">zejména </w:t>
      </w:r>
      <w:r w:rsidRPr="00F27368">
        <w:rPr>
          <w:rFonts w:asciiTheme="majorHAnsi" w:hAnsiTheme="majorHAnsi"/>
        </w:rPr>
        <w:t>o</w:t>
      </w:r>
      <w:bookmarkEnd w:id="187"/>
    </w:p>
    <w:p w:rsidRPr="00F27368" w:rsidR="00184CCF" w:rsidP="00F30234" w:rsidRDefault="00F81353" w14:paraId="6C45A5C7" w14:textId="77777777">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rsidRPr="00F27368" w:rsidR="00184CCF" w:rsidP="00F30234" w:rsidRDefault="00F81353" w14:paraId="46F5BA47" w14:textId="77777777">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rsidRPr="00F27368" w:rsidR="00184CCF" w:rsidP="00F30234" w:rsidRDefault="00F81353" w14:paraId="5BF820B7" w14:textId="77777777">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rsidRPr="00F27368" w:rsidR="00CB212D" w:rsidP="00F30234" w:rsidRDefault="007542EC" w14:paraId="590BEE09" w14:textId="54790471">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Pr="00F27368" w:rsidR="00D65936">
        <w:rPr>
          <w:rFonts w:asciiTheme="majorHAnsi" w:hAnsiTheme="majorHAnsi"/>
        </w:rPr>
        <w:t>reklamovan</w:t>
      </w:r>
      <w:r w:rsidRPr="00F27368">
        <w:rPr>
          <w:rFonts w:asciiTheme="majorHAnsi" w:hAnsiTheme="majorHAnsi"/>
        </w:rPr>
        <w:t>é vady</w:t>
      </w:r>
      <w:r w:rsidRPr="00F27368" w:rsidR="00D65936">
        <w:rPr>
          <w:rFonts w:asciiTheme="majorHAnsi" w:hAnsiTheme="majorHAnsi"/>
        </w:rPr>
        <w:t xml:space="preserve"> základních investičních opatření </w:t>
      </w:r>
      <w:r w:rsidRPr="00F27368" w:rsidR="003C0CB5">
        <w:rPr>
          <w:rFonts w:asciiTheme="majorHAnsi" w:hAnsiTheme="majorHAnsi"/>
        </w:rPr>
        <w:t>a/nebo o výši účelně vynaložených nákladů</w:t>
      </w:r>
      <w:r w:rsidRPr="00F27368" w:rsidR="009F4396">
        <w:rPr>
          <w:rFonts w:asciiTheme="majorHAnsi" w:hAnsiTheme="majorHAnsi"/>
        </w:rPr>
        <w:t xml:space="preserve"> </w:t>
      </w:r>
      <w:r w:rsidRPr="00F27368" w:rsidR="00AB69D9">
        <w:rPr>
          <w:rFonts w:asciiTheme="majorHAnsi" w:hAnsiTheme="majorHAnsi"/>
        </w:rPr>
        <w:t>(</w:t>
      </w:r>
      <w:r w:rsidRPr="00F27368" w:rsidR="009F4396">
        <w:rPr>
          <w:rFonts w:asciiTheme="majorHAnsi" w:hAnsiTheme="majorHAnsi"/>
        </w:rPr>
        <w:t xml:space="preserve">viz </w:t>
      </w:r>
      <w:r w:rsidRPr="00F27368" w:rsidR="00D127B4">
        <w:rPr>
          <w:rFonts w:asciiTheme="majorHAnsi" w:hAnsiTheme="majorHAnsi"/>
        </w:rPr>
        <w:fldChar w:fldCharType="begin"/>
      </w:r>
      <w:r w:rsidRPr="00F27368" w:rsidR="002D3B16">
        <w:rPr>
          <w:rFonts w:asciiTheme="majorHAnsi" w:hAnsiTheme="majorHAnsi"/>
        </w:rPr>
        <w:instrText xml:space="preserve"> REF _Ref453015054 \r \h </w:instrText>
      </w:r>
      <w:r w:rsidR="00F27368">
        <w:rPr>
          <w:rFonts w:asciiTheme="majorHAnsi" w:hAnsiTheme="majorHAnsi"/>
        </w:rPr>
        <w:instrText xml:space="preserve"> \* MERGEFORMAT </w:instrText>
      </w:r>
      <w:r w:rsidRPr="00F27368" w:rsidR="00D127B4">
        <w:rPr>
          <w:rFonts w:asciiTheme="majorHAnsi" w:hAnsiTheme="majorHAnsi"/>
        </w:rPr>
      </w:r>
      <w:r w:rsidRPr="00F27368" w:rsidR="00D127B4">
        <w:rPr>
          <w:rFonts w:asciiTheme="majorHAnsi" w:hAnsiTheme="majorHAnsi"/>
        </w:rPr>
        <w:fldChar w:fldCharType="separate"/>
      </w:r>
      <w:r w:rsidR="00956FE8">
        <w:rPr>
          <w:rFonts w:asciiTheme="majorHAnsi" w:hAnsiTheme="majorHAnsi"/>
        </w:rPr>
        <w:t>Článek 9.9</w:t>
      </w:r>
      <w:r w:rsidRPr="00F27368" w:rsidR="00D127B4">
        <w:rPr>
          <w:rFonts w:asciiTheme="majorHAnsi" w:hAnsiTheme="majorHAnsi"/>
        </w:rPr>
        <w:fldChar w:fldCharType="end"/>
      </w:r>
      <w:r w:rsidRPr="00F27368" w:rsidR="00AB69D9">
        <w:rPr>
          <w:rFonts w:asciiTheme="majorHAnsi" w:hAnsiTheme="majorHAnsi"/>
        </w:rPr>
        <w:t>)</w:t>
      </w:r>
      <w:r w:rsidRPr="00F27368" w:rsidR="00A86B83">
        <w:rPr>
          <w:rFonts w:asciiTheme="majorHAnsi" w:hAnsiTheme="majorHAnsi"/>
        </w:rPr>
        <w:t>;</w:t>
      </w:r>
    </w:p>
    <w:p w:rsidRPr="00F27368" w:rsidR="00184CCF" w:rsidP="00F30234" w:rsidRDefault="00F81353" w14:paraId="39B7BC24" w14:textId="77777777">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rsidRPr="00F27368" w:rsidR="00F81353" w:rsidRDefault="00F81353" w14:paraId="60A31016" w14:textId="77777777">
      <w:pPr>
        <w:ind w:firstLine="397"/>
        <w:rPr>
          <w:rFonts w:asciiTheme="majorHAnsi" w:hAnsiTheme="majorHAnsi"/>
        </w:rPr>
      </w:pPr>
      <w:r w:rsidRPr="00F27368">
        <w:rPr>
          <w:rFonts w:asciiTheme="majorHAnsi" w:hAnsiTheme="majorHAnsi"/>
        </w:rPr>
        <w:t xml:space="preserve">se pokusí vyřešit prostřednictvím </w:t>
      </w:r>
      <w:r w:rsidRPr="00F27368" w:rsidR="00172AB8">
        <w:rPr>
          <w:rFonts w:asciiTheme="majorHAnsi" w:hAnsiTheme="majorHAnsi"/>
        </w:rPr>
        <w:t>prostředníka</w:t>
      </w:r>
      <w:r w:rsidRPr="00F27368" w:rsidR="00020FED">
        <w:rPr>
          <w:rFonts w:asciiTheme="majorHAnsi" w:hAnsiTheme="majorHAnsi"/>
        </w:rPr>
        <w:t xml:space="preserve"> (dále jen „</w:t>
      </w:r>
      <w:r w:rsidRPr="00F27368" w:rsidR="00020FED">
        <w:rPr>
          <w:rFonts w:asciiTheme="majorHAnsi" w:hAnsiTheme="majorHAnsi"/>
          <w:b/>
        </w:rPr>
        <w:t>prostředník</w:t>
      </w:r>
      <w:r w:rsidRPr="00F27368" w:rsidR="00020FED">
        <w:rPr>
          <w:rFonts w:asciiTheme="majorHAnsi" w:hAnsiTheme="majorHAnsi"/>
        </w:rPr>
        <w:t>“)</w:t>
      </w:r>
      <w:r w:rsidRPr="00F27368">
        <w:rPr>
          <w:rFonts w:asciiTheme="majorHAnsi" w:hAnsiTheme="majorHAnsi"/>
        </w:rPr>
        <w:t>.</w:t>
      </w:r>
    </w:p>
    <w:p w:rsidRPr="00F27368" w:rsidR="00F81353" w:rsidP="00957080" w:rsidRDefault="00F81353" w14:paraId="6AACFCA6" w14:textId="77777777">
      <w:pPr>
        <w:pStyle w:val="Nadpis2"/>
        <w:rPr>
          <w:rFonts w:asciiTheme="majorHAnsi" w:hAnsiTheme="majorHAnsi"/>
        </w:rPr>
      </w:pPr>
      <w:bookmarkStart w:name="_Ref330840001" w:id="189"/>
      <w:r w:rsidRPr="00F27368">
        <w:rPr>
          <w:rFonts w:asciiTheme="majorHAnsi" w:hAnsiTheme="majorHAnsi"/>
        </w:rPr>
        <w:t xml:space="preserve">Smluvní strany se dohodly, že </w:t>
      </w:r>
      <w:r w:rsidRPr="00F27368" w:rsidR="00172AB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Pr="00F27368" w:rsidR="00172AB8">
        <w:rPr>
          <w:rFonts w:asciiTheme="majorHAnsi" w:hAnsiTheme="majorHAnsi"/>
        </w:rPr>
        <w:t xml:space="preserve">prostředníka </w:t>
      </w:r>
      <w:r w:rsidRPr="00F27368">
        <w:rPr>
          <w:rFonts w:asciiTheme="majorHAnsi" w:hAnsiTheme="majorHAnsi"/>
        </w:rPr>
        <w:t xml:space="preserve">se smluvní strany musí dohodnout. </w:t>
      </w:r>
      <w:r w:rsidRPr="00F27368" w:rsidR="00172AB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Pr="00F27368" w:rsidR="00172AB8">
        <w:rPr>
          <w:rFonts w:asciiTheme="majorHAnsi" w:hAnsiTheme="majorHAnsi"/>
        </w:rPr>
        <w:t xml:space="preserve">prostředníka </w:t>
      </w:r>
      <w:r w:rsidRPr="00F27368">
        <w:rPr>
          <w:rFonts w:asciiTheme="majorHAnsi" w:hAnsiTheme="majorHAnsi"/>
        </w:rPr>
        <w:t xml:space="preserve">ve lhůtě 15 dnů nebo nebude-li </w:t>
      </w:r>
      <w:r w:rsidRPr="00F27368" w:rsidR="00FE0884">
        <w:rPr>
          <w:rFonts w:asciiTheme="majorHAnsi" w:hAnsiTheme="majorHAnsi"/>
        </w:rPr>
        <w:t xml:space="preserve">dohody ve </w:t>
      </w:r>
      <w:r w:rsidRPr="00F27368" w:rsidR="00D975AA">
        <w:rPr>
          <w:rFonts w:asciiTheme="majorHAnsi" w:hAnsiTheme="majorHAnsi"/>
        </w:rPr>
        <w:t>smírčí</w:t>
      </w:r>
      <w:r w:rsidRPr="00F27368" w:rsidR="00FE0884">
        <w:rPr>
          <w:rFonts w:asciiTheme="majorHAnsi" w:hAnsiTheme="majorHAnsi"/>
        </w:rPr>
        <w:t>m</w:t>
      </w:r>
      <w:r w:rsidRPr="00F27368" w:rsidR="00454E88">
        <w:rPr>
          <w:rFonts w:asciiTheme="majorHAnsi" w:hAnsiTheme="majorHAnsi"/>
        </w:rPr>
        <w:t xml:space="preserve"> řízení </w:t>
      </w:r>
      <w:r w:rsidRPr="00F27368" w:rsidR="00172AB8">
        <w:rPr>
          <w:rFonts w:asciiTheme="majorHAnsi" w:hAnsiTheme="majorHAnsi"/>
        </w:rPr>
        <w:t xml:space="preserve">s prostředníkem </w:t>
      </w:r>
      <w:r w:rsidRPr="00F27368">
        <w:rPr>
          <w:rFonts w:asciiTheme="majorHAnsi" w:hAnsiTheme="majorHAnsi"/>
        </w:rPr>
        <w:t xml:space="preserve">dosaženo ve lhůtě </w:t>
      </w:r>
      <w:r w:rsidRPr="00F27368" w:rsidR="005F20DE">
        <w:rPr>
          <w:rFonts w:asciiTheme="majorHAnsi" w:hAnsiTheme="majorHAnsi"/>
        </w:rPr>
        <w:t>[60]</w:t>
      </w:r>
      <w:r w:rsidRPr="00F27368" w:rsidR="00FE0884">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Pr="00F27368" w:rsidR="00D975AA">
        <w:rPr>
          <w:rFonts w:asciiTheme="majorHAnsi" w:hAnsiTheme="majorHAnsi"/>
        </w:rPr>
        <w:t>smírčí</w:t>
      </w:r>
      <w:r w:rsidRPr="00F27368">
        <w:rPr>
          <w:rFonts w:asciiTheme="majorHAnsi" w:hAnsiTheme="majorHAnsi"/>
        </w:rPr>
        <w:t xml:space="preserve"> řízení ukončit. O náklady na </w:t>
      </w:r>
      <w:r w:rsidRPr="00F27368" w:rsidR="00D975AA">
        <w:rPr>
          <w:rFonts w:asciiTheme="majorHAnsi" w:hAnsiTheme="majorHAnsi"/>
        </w:rPr>
        <w:t>smírčí</w:t>
      </w:r>
      <w:r w:rsidRPr="00F27368">
        <w:rPr>
          <w:rFonts w:asciiTheme="majorHAnsi" w:hAnsiTheme="majorHAnsi"/>
        </w:rPr>
        <w:t xml:space="preserve"> řízení se smluvní strany dělí rovným dílem.</w:t>
      </w:r>
      <w:bookmarkEnd w:id="189"/>
    </w:p>
    <w:p w:rsidRPr="00F27368" w:rsidR="00B40C29" w:rsidP="00A2287F" w:rsidRDefault="006D79BA" w14:paraId="09655249" w14:textId="20970AE5">
      <w:pPr>
        <w:pStyle w:val="Nadpis2"/>
        <w:rPr>
          <w:rFonts w:asciiTheme="majorHAnsi" w:hAnsiTheme="majorHAnsi"/>
        </w:rPr>
      </w:pPr>
      <w:bookmarkStart w:name="_Ref333918836" w:id="190"/>
      <w:bookmarkStart w:name="_Ref453014381" w:id="191"/>
      <w:bookmarkEnd w:id="185"/>
      <w:bookmarkEnd w:id="186"/>
      <w:bookmarkEnd w:id="188"/>
      <w:r w:rsidRPr="00F27368" w:rsidDel="006D79BA">
        <w:rPr>
          <w:rFonts w:asciiTheme="majorHAnsi" w:hAnsiTheme="majorHAnsi"/>
        </w:rPr>
        <w:t xml:space="preserve"> </w:t>
      </w:r>
      <w:bookmarkEnd w:id="190"/>
      <w:bookmarkEnd w:id="191"/>
      <w:r w:rsidRPr="00F27368" w:rsidR="006E53D4">
        <w:rPr>
          <w:rStyle w:val="Zdraznn"/>
          <w:rFonts w:asciiTheme="majorHAnsi" w:hAnsiTheme="majorHAnsi"/>
          <w:i w:val="0"/>
        </w:rPr>
        <w:t xml:space="preserve">Nedojde-li ke smírnému vyřešení sporů mezi smluvními stranami postupem podle </w:t>
      </w:r>
      <w:r w:rsidRPr="003F0D80" w:rsidR="00B40838">
        <w:rPr>
          <w:rStyle w:val="Zdraznn"/>
        </w:rPr>
        <w:fldChar w:fldCharType="begin"/>
      </w:r>
      <w:r w:rsidRPr="003F0D80" w:rsidR="00B40838">
        <w:rPr>
          <w:rStyle w:val="Zdraznn"/>
        </w:rPr>
        <w:instrText xml:space="preserve"> REF _Ref152650910 \w \h  \* MERGEFORMAT </w:instrText>
      </w:r>
      <w:r w:rsidRPr="003F0D80" w:rsidR="00B40838">
        <w:rPr>
          <w:rStyle w:val="Zdraznn"/>
        </w:rPr>
      </w:r>
      <w:r w:rsidRPr="003F0D80" w:rsidR="00B40838">
        <w:rPr>
          <w:rStyle w:val="Zdraznn"/>
        </w:rPr>
        <w:fldChar w:fldCharType="separate"/>
      </w:r>
      <w:r w:rsidRPr="00586DB0" w:rsidR="00956FE8">
        <w:rPr>
          <w:rStyle w:val="Zdraznn"/>
          <w:rFonts w:asciiTheme="majorHAnsi" w:hAnsiTheme="majorHAnsi"/>
          <w:i w:val="0"/>
        </w:rPr>
        <w:t>Článek 39.1</w:t>
      </w:r>
      <w:r w:rsidRPr="003F0D80" w:rsidR="00B40838">
        <w:rPr>
          <w:rStyle w:val="Zdraznn"/>
        </w:rPr>
        <w:fldChar w:fldCharType="end"/>
      </w:r>
      <w:r w:rsidRPr="00E24181" w:rsidR="006E53D4">
        <w:rPr>
          <w:rStyle w:val="Zdraznn"/>
          <w:rFonts w:asciiTheme="majorHAnsi" w:hAnsiTheme="majorHAnsi"/>
          <w:i w:val="0"/>
        </w:rPr>
        <w:t xml:space="preserve"> až </w:t>
      </w:r>
      <w:r w:rsidRPr="003F0D80" w:rsidR="00B40838">
        <w:rPr>
          <w:rStyle w:val="Zdraznn"/>
        </w:rPr>
        <w:fldChar w:fldCharType="begin"/>
      </w:r>
      <w:r w:rsidRPr="003F0D80" w:rsidR="00B40838">
        <w:rPr>
          <w:rStyle w:val="Zdraznn"/>
        </w:rPr>
        <w:instrText xml:space="preserve"> REF _Ref330840001 \w \h  \* MERGEFORMAT </w:instrText>
      </w:r>
      <w:r w:rsidRPr="003F0D80" w:rsidR="00B40838">
        <w:rPr>
          <w:rStyle w:val="Zdraznn"/>
        </w:rPr>
      </w:r>
      <w:r w:rsidRPr="003F0D80" w:rsidR="00B40838">
        <w:rPr>
          <w:rStyle w:val="Zdraznn"/>
        </w:rPr>
        <w:fldChar w:fldCharType="separate"/>
      </w:r>
      <w:r w:rsidRPr="00586DB0" w:rsidR="00956FE8">
        <w:rPr>
          <w:rStyle w:val="Zdraznn"/>
          <w:rFonts w:asciiTheme="majorHAnsi" w:hAnsiTheme="majorHAnsi"/>
          <w:i w:val="0"/>
        </w:rPr>
        <w:t>Článek 39.3</w:t>
      </w:r>
      <w:r w:rsidRPr="003F0D80" w:rsidR="00B40838">
        <w:rPr>
          <w:rStyle w:val="Zdraznn"/>
        </w:rPr>
        <w:fldChar w:fldCharType="end"/>
      </w:r>
      <w:r w:rsidRPr="00E24181" w:rsidR="006E53D4">
        <w:rPr>
          <w:rStyle w:val="Zdraznn"/>
          <w:rFonts w:asciiTheme="majorHAnsi" w:hAnsiTheme="majorHAnsi"/>
          <w:i w:val="0"/>
        </w:rPr>
        <w:t>,</w:t>
      </w:r>
      <w:r w:rsidRPr="00F27368" w:rsidR="006E53D4">
        <w:rPr>
          <w:rStyle w:val="Zdraznn"/>
          <w:rFonts w:asciiTheme="majorHAnsi" w:hAnsiTheme="majorHAnsi"/>
          <w:i w:val="0"/>
        </w:rPr>
        <w:t xml:space="preserve"> smluvní strany se dohodly, že všechny spory vznikající z této smlouvy a v souvislosti s ní budou rozhodovány </w:t>
      </w:r>
      <w:r w:rsidRPr="00F27368" w:rsidR="00B40C29">
        <w:rPr>
          <w:rFonts w:asciiTheme="majorHAnsi" w:hAnsiTheme="majorHAnsi"/>
          <w:szCs w:val="22"/>
        </w:rPr>
        <w:t>před věcně a místn</w:t>
      </w:r>
      <w:r w:rsidRPr="00F27368" w:rsidR="00360148">
        <w:rPr>
          <w:rFonts w:asciiTheme="majorHAnsi" w:hAnsiTheme="majorHAnsi"/>
          <w:szCs w:val="22"/>
        </w:rPr>
        <w:t>ě</w:t>
      </w:r>
      <w:r w:rsidRPr="00F27368" w:rsidR="00B40C29">
        <w:rPr>
          <w:rFonts w:asciiTheme="majorHAnsi" w:hAnsiTheme="majorHAnsi"/>
          <w:szCs w:val="22"/>
        </w:rPr>
        <w:t xml:space="preserve"> příslušnými soudy České republiky</w:t>
      </w:r>
      <w:r w:rsidRPr="00F27368" w:rsidR="006E53D4">
        <w:rPr>
          <w:rFonts w:asciiTheme="majorHAnsi" w:hAnsiTheme="majorHAnsi"/>
          <w:szCs w:val="22"/>
        </w:rPr>
        <w:t>.</w:t>
      </w:r>
    </w:p>
    <w:p w:rsidRPr="00F27368" w:rsidR="00272371" w:rsidP="00020FED" w:rsidRDefault="00F81353" w14:paraId="0F12762A" w14:textId="77777777">
      <w:pPr>
        <w:pStyle w:val="Nadpis1"/>
        <w:rPr>
          <w:rFonts w:asciiTheme="majorHAnsi" w:hAnsiTheme="majorHAnsi"/>
        </w:rPr>
      </w:pPr>
      <w:r w:rsidRPr="00F27368">
        <w:rPr>
          <w:rFonts w:asciiTheme="majorHAnsi" w:hAnsiTheme="majorHAnsi"/>
          <w:b w:val="0"/>
        </w:rPr>
        <w:br/>
      </w:r>
      <w:bookmarkStart w:name="_Toc326523002" w:id="192"/>
      <w:r w:rsidRPr="00F27368">
        <w:rPr>
          <w:rFonts w:asciiTheme="majorHAnsi" w:hAnsiTheme="majorHAnsi"/>
        </w:rPr>
        <w:t>Závěrečná ustanovení</w:t>
      </w:r>
      <w:bookmarkEnd w:id="192"/>
    </w:p>
    <w:p w:rsidRPr="00F27368" w:rsidR="00F81353" w:rsidP="00957080" w:rsidRDefault="00F81353" w14:paraId="524BF336" w14:textId="77777777">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rsidRPr="00F27368" w:rsidR="00F81353" w:rsidP="00957080" w:rsidRDefault="00F81353" w14:paraId="46BE432C" w14:textId="77777777">
      <w:pPr>
        <w:pStyle w:val="Nadpis2"/>
        <w:rPr>
          <w:rFonts w:asciiTheme="majorHAnsi" w:hAnsiTheme="majorHAnsi"/>
        </w:rPr>
      </w:pPr>
      <w:bookmarkStart w:name="_Ref84498605" w:id="193"/>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193"/>
    </w:p>
    <w:p w:rsidRPr="005C32CF" w:rsidR="00F81353" w:rsidP="00957080" w:rsidRDefault="00F81353" w14:paraId="0C23BFB0" w14:textId="3CEB02BA">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Pr="00F27368" w:rsidR="005D7896">
        <w:rPr>
          <w:rFonts w:asciiTheme="majorHAnsi" w:hAnsiTheme="majorHAnsi"/>
        </w:rPr>
        <w:t xml:space="preserve"> S</w:t>
      </w:r>
      <w:r w:rsidRPr="00A954C2" w:rsidR="005D7896">
        <w:rPr>
          <w:rFonts w:asciiTheme="majorHAnsi" w:hAnsiTheme="majorHAnsi"/>
        </w:rPr>
        <w:t>trany se dohodly na tom, že změnu</w:t>
      </w:r>
      <w:r w:rsidR="00A954C2">
        <w:rPr>
          <w:rFonts w:asciiTheme="majorHAnsi" w:hAnsiTheme="majorHAnsi"/>
        </w:rPr>
        <w:t xml:space="preserve"> </w:t>
      </w:r>
      <w:r w:rsidRPr="00A954C2" w:rsidR="00A954C2">
        <w:rPr>
          <w:rFonts w:asciiTheme="majorHAnsi" w:hAnsiTheme="majorHAnsi"/>
        </w:rPr>
        <w:t>Příloh</w:t>
      </w:r>
      <w:r w:rsidR="00A954C2">
        <w:rPr>
          <w:rFonts w:asciiTheme="majorHAnsi" w:hAnsiTheme="majorHAnsi"/>
        </w:rPr>
        <w:t>y</w:t>
      </w:r>
      <w:r w:rsidRPr="00A954C2" w:rsidR="00A954C2">
        <w:rPr>
          <w:rFonts w:asciiTheme="majorHAnsi" w:hAnsiTheme="majorHAnsi"/>
        </w:rPr>
        <w:t xml:space="preserve"> č. </w:t>
      </w:r>
      <w:r w:rsidR="00A954C2">
        <w:rPr>
          <w:rFonts w:asciiTheme="majorHAnsi" w:hAnsiTheme="majorHAnsi"/>
        </w:rPr>
        <w:t xml:space="preserve">8 a </w:t>
      </w:r>
      <w:r w:rsidRPr="00A954C2" w:rsidR="00A954C2">
        <w:rPr>
          <w:rFonts w:asciiTheme="majorHAnsi" w:hAnsiTheme="majorHAnsi"/>
        </w:rPr>
        <w:t>Příloh</w:t>
      </w:r>
      <w:r w:rsidR="00A954C2">
        <w:rPr>
          <w:rFonts w:asciiTheme="majorHAnsi" w:hAnsiTheme="majorHAnsi"/>
        </w:rPr>
        <w:t>y</w:t>
      </w:r>
      <w:r w:rsidRPr="00A954C2" w:rsid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Pr="00A954C2" w:rsidR="005D7896">
        <w:rPr>
          <w:rFonts w:asciiTheme="majorHAnsi" w:hAnsiTheme="majorHAnsi"/>
        </w:rPr>
        <w:t xml:space="preserve"> </w:t>
      </w:r>
      <w:r w:rsidR="000B4532">
        <w:rPr>
          <w:rFonts w:asciiTheme="majorHAnsi" w:hAnsiTheme="majorHAnsi"/>
        </w:rPr>
        <w:t xml:space="preserve">potřeby přijetí </w:t>
      </w:r>
      <w:r w:rsidRPr="005C32CF" w:rsidR="000B4532">
        <w:rPr>
          <w:rFonts w:asciiTheme="majorHAnsi" w:hAnsiTheme="majorHAnsi"/>
          <w:szCs w:val="22"/>
        </w:rPr>
        <w:t>osobitého dodatku</w:t>
      </w:r>
      <w:r w:rsidRPr="005C32CF" w:rsidR="005D7896">
        <w:rPr>
          <w:rFonts w:asciiTheme="majorHAnsi" w:hAnsiTheme="majorHAnsi"/>
          <w:szCs w:val="22"/>
        </w:rPr>
        <w:t xml:space="preserve"> ke smlouvě.</w:t>
      </w:r>
    </w:p>
    <w:p w:rsidRPr="00531B8D" w:rsidR="005C32CF" w:rsidP="00531B8D" w:rsidRDefault="005C32CF" w14:paraId="6BF88EB3" w14:textId="6626A91C">
      <w:pPr>
        <w:numPr>
          <w:ilvl w:val="1"/>
          <w:numId w:val="2"/>
        </w:numPr>
        <w:tabs>
          <w:tab w:val="clear" w:pos="4367"/>
        </w:tabs>
        <w:ind w:left="426" w:hanging="426"/>
        <w:outlineLvl w:val="1"/>
        <w:rPr>
          <w:rFonts w:cs="Arial" w:asciiTheme="majorHAnsi" w:hAnsiTheme="majorHAnsi"/>
          <w:bCs/>
          <w:iCs/>
          <w:szCs w:val="22"/>
        </w:rPr>
      </w:pPr>
      <w:r w:rsidRPr="00531B8D">
        <w:rPr>
          <w:rFonts w:cs="Arial" w:asciiTheme="majorHAnsi" w:hAnsiTheme="majorHAnsi"/>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rsidR="00210126" w:rsidP="00957080" w:rsidRDefault="00F436AE" w14:paraId="300F8AE2" w14:textId="636CE7B7">
      <w:pPr>
        <w:pStyle w:val="Nadpis2"/>
        <w:rPr>
          <w:rFonts w:asciiTheme="majorHAnsi" w:hAnsiTheme="majorHAnsi"/>
        </w:rPr>
      </w:pPr>
      <w:r w:rsidRPr="005C32CF">
        <w:rPr>
          <w:rFonts w:asciiTheme="majorHAnsi" w:hAnsiTheme="majorHAnsi"/>
          <w:szCs w:val="22"/>
        </w:rPr>
        <w:t>Tato s</w:t>
      </w:r>
      <w:r w:rsidRPr="005C32CF" w:rsidR="008E1325">
        <w:rPr>
          <w:rFonts w:asciiTheme="majorHAnsi" w:hAnsiTheme="majorHAnsi"/>
          <w:szCs w:val="22"/>
        </w:rPr>
        <w:t>mlouva</w:t>
      </w:r>
      <w:r w:rsidRPr="005C32CF" w:rsidR="004E1463">
        <w:rPr>
          <w:rFonts w:asciiTheme="majorHAnsi" w:hAnsiTheme="majorHAnsi"/>
          <w:szCs w:val="22"/>
        </w:rPr>
        <w:t xml:space="preserve"> nabývá platnosti dnem podpisu s</w:t>
      </w:r>
      <w:r w:rsidRPr="005C32CF" w:rsidR="008E1325">
        <w:rPr>
          <w:rFonts w:asciiTheme="majorHAnsi" w:hAnsiTheme="majorHAnsi"/>
          <w:szCs w:val="22"/>
        </w:rPr>
        <w:t>mluvními stranami a účinnosti nabývá uveřejněním smlouvy v souladu s</w:t>
      </w:r>
      <w:r w:rsidRPr="005C32CF" w:rsidR="00026F8F">
        <w:rPr>
          <w:rFonts w:asciiTheme="majorHAnsi" w:hAnsiTheme="majorHAnsi"/>
          <w:szCs w:val="22"/>
        </w:rPr>
        <w:t xml:space="preserve">e zákonem o registru smluv. </w:t>
      </w:r>
      <w:r w:rsidRPr="005C32CF" w:rsidR="005357E1">
        <w:rPr>
          <w:rFonts w:asciiTheme="majorHAnsi" w:hAnsiTheme="majorHAnsi"/>
          <w:szCs w:val="22"/>
        </w:rPr>
        <w:t xml:space="preserve">Smluvní strany výslovně potvrzující a </w:t>
      </w:r>
      <w:r w:rsidRPr="005C32CF" w:rsidR="00A179B8">
        <w:rPr>
          <w:rFonts w:asciiTheme="majorHAnsi" w:hAnsiTheme="majorHAnsi"/>
          <w:szCs w:val="22"/>
        </w:rPr>
        <w:t>prohlašují, že jednotlivá ustanovení smlouvy</w:t>
      </w:r>
      <w:r w:rsidRPr="005C32CF" w:rsidR="00A179B8">
        <w:rPr>
          <w:rFonts w:asciiTheme="majorHAnsi" w:hAnsiTheme="majorHAnsi"/>
        </w:rPr>
        <w:t xml:space="preserve"> </w:t>
      </w:r>
      <w:r w:rsidRPr="00F27368" w:rsidR="005357E1">
        <w:rPr>
          <w:rFonts w:asciiTheme="majorHAnsi" w:hAnsiTheme="majorHAnsi"/>
        </w:rPr>
        <w:t>jsou dostatečné z hlediska náležitostí pro vznik smluvního vztahu</w:t>
      </w:r>
      <w:r w:rsidRPr="000B4532" w:rsidR="005357E1">
        <w:rPr>
          <w:rFonts w:asciiTheme="majorHAnsi" w:hAnsiTheme="majorHAnsi"/>
        </w:rPr>
        <w:t>, a že bylo využito smluvní volnosti stran a tato smlouva se uzavírá určitě, vážně a srozumitelně.</w:t>
      </w:r>
      <w:r w:rsidRPr="000B4532" w:rsidR="005D7896">
        <w:rPr>
          <w:rFonts w:asciiTheme="majorHAnsi" w:hAnsiTheme="majorHAnsi"/>
        </w:rPr>
        <w:t xml:space="preserve"> Části příloh označené ESCO v průběhu zadávacího řízení za obchodní tajemství se neuveřejňují.</w:t>
      </w:r>
    </w:p>
    <w:p w:rsidR="00936650" w:rsidP="00936650" w:rsidRDefault="00936650" w14:paraId="57042488" w14:textId="01046FA1">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w:t>
      </w:r>
      <w:proofErr w:type="gramStart"/>
      <w:r w:rsidRPr="00936650">
        <w:rPr>
          <w:rFonts w:asciiTheme="majorHAnsi" w:hAnsiTheme="majorHAnsi"/>
        </w:rPr>
        <w:t>obdrží</w:t>
      </w:r>
      <w:proofErr w:type="gramEnd"/>
      <w:r w:rsidRPr="00936650">
        <w:rPr>
          <w:rFonts w:asciiTheme="majorHAnsi" w:hAnsiTheme="majorHAnsi"/>
        </w:rPr>
        <w:t xml:space="preserve"> Smlouvu v elektronické formě s uznávanými elektronickými podpisy.</w:t>
      </w:r>
    </w:p>
    <w:p w:rsidRPr="00936650" w:rsidR="004E1C23" w:rsidP="00936650" w:rsidRDefault="004E1C23" w14:paraId="223B22D8" w14:textId="51285CE6">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a administrace akce je spolufinancována z Programu EU Horizont 2020 z finančního nástroje ELENA Evropské investiční banky. Spolufinancování se netýká samotné realizace akce a spolufinancování opatření</w:t>
      </w:r>
      <w:r>
        <w:rPr>
          <w:rFonts w:asciiTheme="majorHAnsi" w:hAnsiTheme="majorHAnsi"/>
        </w:rPr>
        <w:t>.</w:t>
      </w:r>
    </w:p>
    <w:p w:rsidRPr="00D10F6B" w:rsidR="00D10F6B" w:rsidP="00D10F6B" w:rsidRDefault="00D10F6B" w14:paraId="5E1A10E6" w14:textId="77777777">
      <w:pPr>
        <w:pStyle w:val="Nadpis2"/>
        <w:rPr>
          <w:rFonts w:asciiTheme="majorHAnsi" w:hAnsiTheme="majorHAnsi"/>
        </w:rPr>
      </w:pPr>
      <w:r w:rsidRPr="00D10F6B">
        <w:rPr>
          <w:rFonts w:asciiTheme="majorHAnsi" w:hAnsiTheme="majorHAnsi"/>
        </w:rPr>
        <w:t xml:space="preserve">Uzavření této smlouvy schválila Rada Středočeského kraje dne </w:t>
      </w:r>
      <w:r w:rsidRPr="00D10F6B">
        <w:rPr>
          <w:rFonts w:asciiTheme="majorHAnsi" w:hAnsiTheme="majorHAnsi"/>
          <w:szCs w:val="22"/>
          <w:highlight w:val="yellow"/>
        </w:rPr>
        <w:t>[</w:t>
      </w:r>
      <w:r w:rsidRPr="00D10F6B">
        <w:rPr>
          <w:rFonts w:ascii="Times New Roman" w:hAnsi="Times New Roman"/>
          <w:szCs w:val="22"/>
          <w:highlight w:val="yellow"/>
        </w:rPr>
        <w:t>●</w:t>
      </w:r>
      <w:r w:rsidRPr="00D10F6B">
        <w:rPr>
          <w:rFonts w:asciiTheme="majorHAnsi" w:hAnsiTheme="majorHAnsi"/>
          <w:szCs w:val="22"/>
          <w:highlight w:val="yellow"/>
        </w:rPr>
        <w:t>]</w:t>
      </w:r>
    </w:p>
    <w:p w:rsidRPr="00936650" w:rsidR="00936650" w:rsidP="00D10F6B" w:rsidRDefault="00936650" w14:paraId="2213AEFF" w14:textId="2907236B">
      <w:pPr>
        <w:pStyle w:val="Nadpis2"/>
        <w:numPr>
          <w:ilvl w:val="0"/>
          <w:numId w:val="0"/>
        </w:numPr>
        <w:ind w:left="426" w:hanging="426"/>
        <w:rPr>
          <w:rFonts w:asciiTheme="majorHAnsi" w:hAnsiTheme="majorHAnsi"/>
        </w:rPr>
      </w:pPr>
    </w:p>
    <w:p w:rsidRPr="000B4532" w:rsidR="00936650" w:rsidP="005A757B" w:rsidRDefault="00936650" w14:paraId="6402428D" w14:textId="77777777">
      <w:pPr>
        <w:pStyle w:val="Nadpis2"/>
        <w:numPr>
          <w:ilvl w:val="0"/>
          <w:numId w:val="0"/>
        </w:numPr>
        <w:ind w:left="426"/>
        <w:rPr>
          <w:rFonts w:asciiTheme="majorHAnsi" w:hAnsiTheme="majorHAnsi"/>
        </w:rPr>
      </w:pPr>
    </w:p>
    <w:p w:rsidRPr="00F27368" w:rsidR="00B15418" w:rsidRDefault="00B15418" w14:paraId="226E3560" w14:textId="7DAF1004">
      <w:pPr>
        <w:spacing w:before="0" w:line="240" w:lineRule="auto"/>
        <w:jc w:val="left"/>
        <w:rPr>
          <w:rFonts w:asciiTheme="majorHAnsi" w:hAnsiTheme="majorHAnsi"/>
          <w:b/>
        </w:rPr>
      </w:pPr>
    </w:p>
    <w:p w:rsidRPr="00F27368" w:rsidR="00A67600" w:rsidP="00E10CDC" w:rsidRDefault="00A67600" w14:paraId="73A5F1C2" w14:textId="6CDE2CEB">
      <w:pPr>
        <w:ind w:left="1418" w:hanging="1418"/>
        <w:rPr>
          <w:rFonts w:asciiTheme="majorHAnsi" w:hAnsiTheme="majorHAnsi"/>
          <w:b/>
        </w:rPr>
      </w:pPr>
      <w:r w:rsidRPr="00F27368">
        <w:rPr>
          <w:rFonts w:asciiTheme="majorHAnsi" w:hAnsiTheme="majorHAnsi"/>
          <w:b/>
        </w:rPr>
        <w:t>Přílohy:</w:t>
      </w:r>
    </w:p>
    <w:p w:rsidRPr="00F27368" w:rsidR="00161F1D" w:rsidP="00161F1D" w:rsidRDefault="00161F1D" w14:paraId="40388202" w14:textId="79025D0B">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r>
      <w:r w:rsidRPr="00F27368">
        <w:rPr>
          <w:rFonts w:asciiTheme="majorHAnsi" w:hAnsiTheme="majorHAnsi"/>
        </w:rPr>
        <w:t xml:space="preserve">Popis výchozího stavu včetně referenční spotřeby </w:t>
      </w:r>
      <w:r w:rsidRPr="00F27368" w:rsidR="00B15418">
        <w:rPr>
          <w:rFonts w:asciiTheme="majorHAnsi" w:hAnsiTheme="majorHAnsi"/>
        </w:rPr>
        <w:t xml:space="preserve">a </w:t>
      </w:r>
      <w:r w:rsidRPr="00F27368">
        <w:rPr>
          <w:rFonts w:asciiTheme="majorHAnsi" w:hAnsiTheme="majorHAnsi"/>
        </w:rPr>
        <w:t>nákladů</w:t>
      </w:r>
    </w:p>
    <w:p w:rsidRPr="00F27368" w:rsidR="00161F1D" w:rsidP="00161F1D" w:rsidRDefault="00161F1D" w14:paraId="52E05B2B" w14:textId="77777777">
      <w:pPr>
        <w:ind w:left="1418" w:hanging="1418"/>
        <w:rPr>
          <w:rFonts w:asciiTheme="majorHAnsi" w:hAnsiTheme="majorHAnsi"/>
        </w:rPr>
      </w:pPr>
      <w:r w:rsidRPr="00F27368">
        <w:rPr>
          <w:rFonts w:asciiTheme="majorHAnsi" w:hAnsiTheme="majorHAnsi"/>
        </w:rPr>
        <w:t>Příloha č. 2</w:t>
      </w:r>
      <w:r w:rsidRPr="00F27368">
        <w:rPr>
          <w:rFonts w:asciiTheme="majorHAnsi" w:hAnsiTheme="majorHAnsi"/>
        </w:rPr>
        <w:tab/>
      </w:r>
      <w:r w:rsidRPr="00F27368">
        <w:rPr>
          <w:rFonts w:asciiTheme="majorHAnsi" w:hAnsiTheme="majorHAnsi"/>
        </w:rPr>
        <w:t>Popis základních opatření</w:t>
      </w:r>
    </w:p>
    <w:p w:rsidRPr="00F27368" w:rsidR="00161F1D" w:rsidP="00161F1D" w:rsidRDefault="00161F1D" w14:paraId="041675AA" w14:textId="77777777">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r>
      <w:r w:rsidRPr="00F27368">
        <w:rPr>
          <w:rFonts w:asciiTheme="majorHAnsi" w:hAnsiTheme="majorHAnsi"/>
        </w:rPr>
        <w:t>Cena a její úhrada</w:t>
      </w:r>
    </w:p>
    <w:p w:rsidRPr="00F27368" w:rsidR="00161F1D" w:rsidP="00161F1D" w:rsidRDefault="00161F1D" w14:paraId="6CACA397" w14:textId="378CD83C">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r>
      <w:r w:rsidRPr="00F27368">
        <w:rPr>
          <w:rFonts w:asciiTheme="majorHAnsi" w:hAnsiTheme="majorHAnsi"/>
        </w:rPr>
        <w:t xml:space="preserve">Harmonogram realizace </w:t>
      </w:r>
      <w:r w:rsidR="00CE06AF">
        <w:rPr>
          <w:rFonts w:asciiTheme="majorHAnsi" w:hAnsiTheme="majorHAnsi"/>
        </w:rPr>
        <w:t>akce</w:t>
      </w:r>
    </w:p>
    <w:p w:rsidRPr="00F27368" w:rsidR="00161F1D" w:rsidP="00161F1D" w:rsidRDefault="00161F1D" w14:paraId="360CD7D5" w14:textId="77777777">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r>
      <w:r w:rsidRPr="00F27368">
        <w:rPr>
          <w:rFonts w:asciiTheme="majorHAnsi" w:hAnsiTheme="majorHAnsi"/>
        </w:rPr>
        <w:t>Výše garantované úspory, sankce za nedosažení garantované úspory a prémie za překročení garantované úspory</w:t>
      </w:r>
    </w:p>
    <w:p w:rsidRPr="00F27368" w:rsidR="00161F1D" w:rsidP="00161F1D" w:rsidRDefault="00161F1D" w14:paraId="25C0E983" w14:textId="77777777">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r>
      <w:r w:rsidRPr="00F27368">
        <w:rPr>
          <w:rFonts w:asciiTheme="majorHAnsi" w:hAnsiTheme="majorHAnsi"/>
        </w:rPr>
        <w:t>Vyhodnocování dosažených úspor</w:t>
      </w:r>
      <w:r w:rsidRPr="00F27368" w:rsidR="00546571">
        <w:rPr>
          <w:rFonts w:asciiTheme="majorHAnsi" w:hAnsiTheme="majorHAnsi"/>
        </w:rPr>
        <w:t>, úspory</w:t>
      </w:r>
      <w:r w:rsidRPr="00F27368" w:rsidR="004C042C">
        <w:rPr>
          <w:rFonts w:asciiTheme="majorHAnsi" w:hAnsiTheme="majorHAnsi"/>
        </w:rPr>
        <w:t xml:space="preserve"> energie,</w:t>
      </w:r>
      <w:r w:rsidRPr="00F27368" w:rsidR="00546571">
        <w:rPr>
          <w:rFonts w:asciiTheme="majorHAnsi" w:hAnsiTheme="majorHAnsi"/>
        </w:rPr>
        <w:t xml:space="preserve"> úspora</w:t>
      </w:r>
      <w:r w:rsidRPr="00F27368" w:rsidR="00FB4542">
        <w:rPr>
          <w:rFonts w:asciiTheme="majorHAnsi" w:hAnsiTheme="majorHAnsi"/>
        </w:rPr>
        <w:t xml:space="preserve"> nákladů</w:t>
      </w:r>
      <w:r w:rsidRPr="00F27368">
        <w:rPr>
          <w:rFonts w:asciiTheme="majorHAnsi" w:hAnsiTheme="majorHAnsi"/>
        </w:rPr>
        <w:t xml:space="preserve"> </w:t>
      </w:r>
    </w:p>
    <w:p w:rsidRPr="00F27368" w:rsidR="00161F1D" w:rsidP="00161F1D" w:rsidRDefault="00161F1D" w14:paraId="74CB05FA" w14:textId="77777777">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r>
      <w:r w:rsidRPr="00F27368">
        <w:rPr>
          <w:rFonts w:asciiTheme="majorHAnsi" w:hAnsiTheme="majorHAnsi"/>
        </w:rPr>
        <w:t>Energetický management</w:t>
      </w:r>
    </w:p>
    <w:p w:rsidRPr="00F27368" w:rsidR="00161F1D" w:rsidP="00161F1D" w:rsidRDefault="00161F1D" w14:paraId="2BB13B49" w14:textId="77777777">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r>
      <w:r w:rsidRPr="00F27368">
        <w:rPr>
          <w:rFonts w:asciiTheme="majorHAnsi" w:hAnsiTheme="majorHAnsi"/>
        </w:rPr>
        <w:t>Oprávněné osoby</w:t>
      </w:r>
    </w:p>
    <w:p w:rsidR="00161F1D" w:rsidP="00161F1D" w:rsidRDefault="00A527F3" w14:paraId="493C35E9" w14:textId="50BD3973">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r>
      <w:r w:rsidRPr="00F27368">
        <w:rPr>
          <w:rFonts w:asciiTheme="majorHAnsi" w:hAnsiTheme="majorHAnsi"/>
        </w:rPr>
        <w:t>Seznam pod</w:t>
      </w:r>
      <w:r w:rsidRPr="00F27368" w:rsidR="00161F1D">
        <w:rPr>
          <w:rFonts w:asciiTheme="majorHAnsi" w:hAnsiTheme="majorHAnsi"/>
        </w:rPr>
        <w:t>dodavatelů</w:t>
      </w:r>
    </w:p>
    <w:p w:rsidR="008D2E1B" w:rsidP="008D2E1B" w:rsidRDefault="008D2E1B" w14:paraId="6079B24B" w14:textId="0AA638F2">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r>
      <w:r w:rsidRPr="008D2E1B">
        <w:rPr>
          <w:rFonts w:asciiTheme="majorHAnsi" w:hAnsiTheme="majorHAnsi"/>
        </w:rPr>
        <w:t>Inflační doložka pro úpravu ceny základních opatření</w:t>
      </w:r>
    </w:p>
    <w:p w:rsidR="008A791A" w:rsidP="008D2E1B" w:rsidRDefault="008A791A" w14:paraId="5634CDCB" w14:textId="77777777">
      <w:pPr>
        <w:ind w:left="1418" w:hanging="1418"/>
        <w:rPr>
          <w:rFonts w:asciiTheme="majorHAnsi" w:hAnsiTheme="majorHAnsi"/>
        </w:rPr>
      </w:pPr>
    </w:p>
    <w:p w:rsidRPr="008D2E1B" w:rsidR="008A791A" w:rsidP="008D2E1B" w:rsidRDefault="008A791A" w14:paraId="75CAAB87" w14:textId="77777777">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Pr="00F27368" w:rsidR="002553F8" w:rsidTr="002553F8" w14:paraId="54D3FC9E" w14:textId="77777777">
        <w:trPr>
          <w:cantSplit/>
        </w:trPr>
        <w:tc>
          <w:tcPr>
            <w:tcW w:w="3969" w:type="dxa"/>
          </w:tcPr>
          <w:p w:rsidRPr="00F27368" w:rsidR="002553F8" w:rsidP="006B6AF0" w:rsidRDefault="002553F8" w14:paraId="6E30EAA2" w14:textId="77777777">
            <w:pPr>
              <w:rPr>
                <w:rFonts w:asciiTheme="majorHAnsi" w:hAnsiTheme="majorHAnsi"/>
              </w:rPr>
            </w:pPr>
            <w:r w:rsidRPr="00F27368">
              <w:rPr>
                <w:rFonts w:asciiTheme="majorHAnsi" w:hAnsiTheme="majorHAnsi"/>
              </w:rPr>
              <w:t>za Klienta:</w:t>
            </w:r>
          </w:p>
        </w:tc>
        <w:tc>
          <w:tcPr>
            <w:tcW w:w="993" w:type="dxa"/>
          </w:tcPr>
          <w:p w:rsidRPr="00F27368" w:rsidR="002553F8" w:rsidP="006B6AF0" w:rsidRDefault="002553F8" w14:paraId="65A6308D" w14:textId="77777777">
            <w:pPr>
              <w:spacing w:line="264" w:lineRule="auto"/>
              <w:ind w:left="-445" w:firstLine="445"/>
              <w:rPr>
                <w:rFonts w:asciiTheme="majorHAnsi" w:hAnsiTheme="majorHAnsi"/>
              </w:rPr>
            </w:pPr>
          </w:p>
        </w:tc>
        <w:tc>
          <w:tcPr>
            <w:tcW w:w="4110" w:type="dxa"/>
          </w:tcPr>
          <w:p w:rsidRPr="00F27368" w:rsidR="002553F8" w:rsidP="006B6AF0" w:rsidRDefault="002553F8" w14:paraId="33A17A0C" w14:textId="2276FE57">
            <w:pPr>
              <w:rPr>
                <w:rFonts w:asciiTheme="majorHAnsi" w:hAnsiTheme="majorHAnsi"/>
              </w:rPr>
            </w:pPr>
            <w:r w:rsidRPr="00F27368">
              <w:rPr>
                <w:rFonts w:asciiTheme="majorHAnsi" w:hAnsiTheme="majorHAnsi"/>
              </w:rPr>
              <w:t>za ESCO:</w:t>
            </w:r>
          </w:p>
        </w:tc>
      </w:tr>
      <w:tr w:rsidRPr="00F27368" w:rsidR="002553F8" w:rsidTr="002553F8" w14:paraId="1930181C" w14:textId="77777777">
        <w:trPr>
          <w:cantSplit/>
        </w:trPr>
        <w:tc>
          <w:tcPr>
            <w:tcW w:w="3969" w:type="dxa"/>
          </w:tcPr>
          <w:p w:rsidRPr="00F27368" w:rsidR="002553F8" w:rsidP="006B6AF0" w:rsidRDefault="002553F8" w14:paraId="638F2691" w14:textId="4B89C339">
            <w:pPr>
              <w:rPr>
                <w:rFonts w:asciiTheme="majorHAnsi" w:hAnsiTheme="majorHAnsi"/>
              </w:rPr>
            </w:pPr>
          </w:p>
        </w:tc>
        <w:tc>
          <w:tcPr>
            <w:tcW w:w="993" w:type="dxa"/>
          </w:tcPr>
          <w:p w:rsidRPr="00F27368" w:rsidR="002553F8" w:rsidP="006B6AF0" w:rsidRDefault="002553F8" w14:paraId="05C77B78" w14:textId="77777777">
            <w:pPr>
              <w:spacing w:line="264" w:lineRule="auto"/>
              <w:ind w:left="-445" w:firstLine="445"/>
              <w:rPr>
                <w:rFonts w:asciiTheme="majorHAnsi" w:hAnsiTheme="majorHAnsi"/>
              </w:rPr>
            </w:pPr>
          </w:p>
        </w:tc>
        <w:tc>
          <w:tcPr>
            <w:tcW w:w="4110" w:type="dxa"/>
          </w:tcPr>
          <w:p w:rsidRPr="00F27368" w:rsidR="002553F8" w:rsidP="006B6AF0" w:rsidRDefault="002553F8" w14:paraId="50D8688F" w14:textId="3910B8B7">
            <w:pPr>
              <w:rPr>
                <w:rFonts w:asciiTheme="majorHAnsi" w:hAnsiTheme="majorHAnsi"/>
              </w:rPr>
            </w:pPr>
          </w:p>
        </w:tc>
      </w:tr>
    </w:tbl>
    <w:p w:rsidR="002553F8" w:rsidRDefault="002553F8" w14:paraId="620309BA" w14:textId="446D3E55">
      <w:pPr>
        <w:rPr>
          <w:rFonts w:asciiTheme="majorHAnsi" w:hAnsiTheme="majorHAnsi"/>
        </w:rPr>
      </w:pPr>
    </w:p>
    <w:p w:rsidRPr="00F27368" w:rsidR="002553F8" w:rsidRDefault="002553F8" w14:paraId="299903BB" w14:textId="77777777">
      <w:pPr>
        <w:rPr>
          <w:rFonts w:asciiTheme="majorHAnsi" w:hAnsiTheme="majorHAnsi"/>
        </w:rPr>
      </w:pPr>
    </w:p>
    <w:tbl>
      <w:tblPr>
        <w:tblW w:w="9214" w:type="dxa"/>
        <w:jc w:val="center"/>
        <w:tblBorders>
          <w:top w:val="single" w:color="auto" w:sz="4" w:space="0"/>
        </w:tblBorders>
        <w:tblLook w:val="04A0" w:firstRow="1" w:lastRow="0" w:firstColumn="1" w:lastColumn="0" w:noHBand="0" w:noVBand="1"/>
      </w:tblPr>
      <w:tblGrid>
        <w:gridCol w:w="4395"/>
        <w:gridCol w:w="845"/>
        <w:gridCol w:w="3974"/>
      </w:tblGrid>
      <w:tr w:rsidRPr="00F27368" w:rsidR="002553F8" w:rsidTr="002553F8" w14:paraId="6B08C70D" w14:textId="77777777">
        <w:trPr>
          <w:trHeight w:val="277"/>
          <w:jc w:val="center"/>
        </w:trPr>
        <w:tc>
          <w:tcPr>
            <w:tcW w:w="4395" w:type="dxa"/>
            <w:shd w:val="clear" w:color="auto" w:fill="auto"/>
          </w:tcPr>
          <w:p w:rsidRPr="00F27368" w:rsidR="009215DA" w:rsidP="002553F8" w:rsidRDefault="00936650" w14:paraId="3D71C2A4" w14:textId="1F75DF84">
            <w:pPr>
              <w:pStyle w:val="RLdajeosmluvnstran"/>
              <w:spacing w:after="0"/>
              <w:jc w:val="left"/>
              <w:rPr>
                <w:rFonts w:eastAsia="Arial" w:cs="Arial" w:asciiTheme="majorHAnsi" w:hAnsiTheme="majorHAnsi"/>
                <w:bCs/>
                <w:szCs w:val="22"/>
              </w:rPr>
            </w:pPr>
            <w:r w:rsidRPr="00936650">
              <w:rPr>
                <w:rFonts w:eastAsia="Arial" w:cs="Arial" w:asciiTheme="majorHAnsi" w:hAnsiTheme="majorHAnsi"/>
                <w:bCs/>
                <w:szCs w:val="22"/>
              </w:rPr>
              <w:t>elektronický podpis osoby oprávněné jednat jménem Klienta</w:t>
            </w:r>
          </w:p>
        </w:tc>
        <w:tc>
          <w:tcPr>
            <w:tcW w:w="845" w:type="dxa"/>
            <w:tcBorders>
              <w:top w:val="nil"/>
            </w:tcBorders>
          </w:tcPr>
          <w:p w:rsidRPr="00F27368" w:rsidR="002553F8" w:rsidP="006B6AF0" w:rsidRDefault="002553F8" w14:paraId="5044E073" w14:textId="77777777">
            <w:pPr>
              <w:pStyle w:val="RLdajeosmluvnstran"/>
              <w:spacing w:after="0"/>
              <w:rPr>
                <w:rFonts w:eastAsia="Arial" w:cs="Arial" w:asciiTheme="majorHAnsi" w:hAnsiTheme="majorHAnsi"/>
                <w:bCs/>
                <w:szCs w:val="22"/>
              </w:rPr>
            </w:pPr>
          </w:p>
        </w:tc>
        <w:tc>
          <w:tcPr>
            <w:tcW w:w="3974" w:type="dxa"/>
          </w:tcPr>
          <w:p w:rsidRPr="00F27368" w:rsidR="002553F8" w:rsidP="002553F8" w:rsidRDefault="00936650" w14:paraId="7D637191" w14:textId="4ED1179A">
            <w:pPr>
              <w:pStyle w:val="RLdajeosmluvnstran"/>
              <w:spacing w:after="0"/>
              <w:jc w:val="left"/>
              <w:rPr>
                <w:rFonts w:eastAsia="Arial" w:cs="Arial" w:asciiTheme="majorHAnsi" w:hAnsiTheme="majorHAnsi"/>
                <w:bCs/>
                <w:szCs w:val="22"/>
              </w:rPr>
            </w:pPr>
            <w:r w:rsidRPr="00936650">
              <w:rPr>
                <w:rFonts w:eastAsia="Arial" w:cs="Arial" w:asciiTheme="majorHAnsi" w:hAnsiTheme="majorHAnsi"/>
                <w:bCs/>
                <w:szCs w:val="22"/>
              </w:rPr>
              <w:t xml:space="preserve">elektronický podpis osoby oprávněné jednat jménem </w:t>
            </w:r>
            <w:r>
              <w:rPr>
                <w:rFonts w:eastAsia="Arial" w:cs="Arial" w:asciiTheme="majorHAnsi" w:hAnsiTheme="majorHAnsi"/>
                <w:bCs/>
                <w:szCs w:val="22"/>
              </w:rPr>
              <w:t>ESCO</w:t>
            </w:r>
          </w:p>
        </w:tc>
      </w:tr>
      <w:tr w:rsidRPr="00F27368" w:rsidR="00517807" w:rsidTr="002553F8" w14:paraId="34E82D39" w14:textId="77777777">
        <w:trPr>
          <w:trHeight w:val="277"/>
          <w:jc w:val="center"/>
        </w:trPr>
        <w:tc>
          <w:tcPr>
            <w:tcW w:w="4395" w:type="dxa"/>
            <w:shd w:val="clear" w:color="auto" w:fill="auto"/>
          </w:tcPr>
          <w:p w:rsidRPr="00F27368" w:rsidR="00517807" w:rsidP="00517807" w:rsidRDefault="00517807" w14:paraId="4AC935D5" w14:textId="1284DAA0">
            <w:pPr>
              <w:pStyle w:val="RLdajeosmluvnstran"/>
              <w:spacing w:after="0"/>
              <w:jc w:val="left"/>
              <w:rPr>
                <w:rFonts w:eastAsia="Arial" w:cs="Arial" w:asciiTheme="majorHAnsi" w:hAnsiTheme="majorHAnsi"/>
                <w:bCs/>
                <w:szCs w:val="22"/>
              </w:rPr>
            </w:pPr>
          </w:p>
        </w:tc>
        <w:tc>
          <w:tcPr>
            <w:tcW w:w="845" w:type="dxa"/>
          </w:tcPr>
          <w:p w:rsidRPr="00F27368" w:rsidR="00517807" w:rsidP="00517807" w:rsidRDefault="00517807" w14:paraId="24230CD0" w14:textId="77777777">
            <w:pPr>
              <w:pStyle w:val="RLdajeosmluvnstran"/>
              <w:spacing w:after="0"/>
              <w:rPr>
                <w:rFonts w:eastAsia="Arial" w:cs="Arial" w:asciiTheme="majorHAnsi" w:hAnsiTheme="majorHAnsi"/>
                <w:bCs/>
                <w:szCs w:val="22"/>
              </w:rPr>
            </w:pPr>
          </w:p>
        </w:tc>
        <w:tc>
          <w:tcPr>
            <w:tcW w:w="3974" w:type="dxa"/>
          </w:tcPr>
          <w:p w:rsidRPr="00F27368" w:rsidR="00517807" w:rsidP="00517807" w:rsidRDefault="00517807" w14:paraId="6FAF58A2" w14:textId="4591F92C">
            <w:pPr>
              <w:pStyle w:val="RLdajeosmluvnstran"/>
              <w:spacing w:after="0"/>
              <w:jc w:val="left"/>
              <w:rPr>
                <w:rFonts w:eastAsia="Arial" w:cs="Arial" w:asciiTheme="majorHAnsi" w:hAnsiTheme="majorHAnsi"/>
                <w:bCs/>
                <w:szCs w:val="22"/>
              </w:rPr>
            </w:pPr>
          </w:p>
        </w:tc>
      </w:tr>
      <w:tr w:rsidRPr="00F27368" w:rsidR="00517807" w:rsidTr="002553F8" w14:paraId="55D28182" w14:textId="77777777">
        <w:trPr>
          <w:trHeight w:val="277"/>
          <w:jc w:val="center"/>
        </w:trPr>
        <w:tc>
          <w:tcPr>
            <w:tcW w:w="4395" w:type="dxa"/>
            <w:shd w:val="clear" w:color="auto" w:fill="auto"/>
          </w:tcPr>
          <w:p w:rsidRPr="00F27368" w:rsidR="00517807" w:rsidP="00517807" w:rsidRDefault="00517807" w14:paraId="4A1BAC9D" w14:textId="1A17A0B2">
            <w:pPr>
              <w:pStyle w:val="RLdajeosmluvnstran"/>
              <w:spacing w:after="0"/>
              <w:jc w:val="left"/>
              <w:rPr>
                <w:rFonts w:eastAsia="Arial" w:cs="Arial" w:asciiTheme="majorHAnsi" w:hAnsiTheme="majorHAnsi"/>
                <w:bCs/>
                <w:szCs w:val="22"/>
              </w:rPr>
            </w:pPr>
          </w:p>
        </w:tc>
        <w:tc>
          <w:tcPr>
            <w:tcW w:w="845" w:type="dxa"/>
          </w:tcPr>
          <w:p w:rsidRPr="00F27368" w:rsidR="00517807" w:rsidP="00517807" w:rsidRDefault="00517807" w14:paraId="22B9D2C3" w14:textId="77777777">
            <w:pPr>
              <w:pStyle w:val="RLdajeosmluvnstran"/>
              <w:spacing w:after="0"/>
              <w:rPr>
                <w:rFonts w:eastAsia="Arial" w:cs="Arial" w:asciiTheme="majorHAnsi" w:hAnsiTheme="majorHAnsi"/>
                <w:bCs/>
                <w:szCs w:val="22"/>
              </w:rPr>
            </w:pPr>
          </w:p>
        </w:tc>
        <w:tc>
          <w:tcPr>
            <w:tcW w:w="3974" w:type="dxa"/>
          </w:tcPr>
          <w:p w:rsidRPr="00F27368" w:rsidR="00517807" w:rsidP="00517807" w:rsidRDefault="00517807" w14:paraId="4DD74081" w14:textId="0C10E720">
            <w:pPr>
              <w:pStyle w:val="RLdajeosmluvnstran"/>
              <w:spacing w:after="0"/>
              <w:jc w:val="left"/>
              <w:rPr>
                <w:rFonts w:eastAsia="Arial" w:cs="Arial" w:asciiTheme="majorHAnsi" w:hAnsiTheme="majorHAnsi"/>
                <w:bCs/>
                <w:szCs w:val="22"/>
              </w:rPr>
            </w:pPr>
          </w:p>
        </w:tc>
      </w:tr>
      <w:tr w:rsidRPr="00F27368" w:rsidR="00517807" w:rsidTr="002553F8" w14:paraId="6BDE4544" w14:textId="77777777">
        <w:trPr>
          <w:trHeight w:val="277"/>
          <w:jc w:val="center"/>
        </w:trPr>
        <w:tc>
          <w:tcPr>
            <w:tcW w:w="4395" w:type="dxa"/>
            <w:shd w:val="clear" w:color="auto" w:fill="auto"/>
          </w:tcPr>
          <w:p w:rsidRPr="00F27368" w:rsidR="00517807" w:rsidP="00517807" w:rsidRDefault="00517807" w14:paraId="07BF409B" w14:textId="177C7A4C">
            <w:pPr>
              <w:pStyle w:val="RLdajeosmluvnstran"/>
              <w:spacing w:after="0"/>
              <w:jc w:val="left"/>
              <w:rPr>
                <w:rFonts w:eastAsia="Arial" w:cs="Arial" w:asciiTheme="majorHAnsi" w:hAnsiTheme="majorHAnsi"/>
                <w:bCs/>
                <w:szCs w:val="22"/>
              </w:rPr>
            </w:pPr>
          </w:p>
        </w:tc>
        <w:tc>
          <w:tcPr>
            <w:tcW w:w="845" w:type="dxa"/>
          </w:tcPr>
          <w:p w:rsidRPr="00F27368" w:rsidR="00517807" w:rsidP="00517807" w:rsidRDefault="00517807" w14:paraId="4F1E2EC2" w14:textId="77777777">
            <w:pPr>
              <w:pStyle w:val="RLdajeosmluvnstran"/>
              <w:spacing w:after="0"/>
              <w:rPr>
                <w:rFonts w:eastAsia="Arial" w:cs="Arial" w:asciiTheme="majorHAnsi" w:hAnsiTheme="majorHAnsi"/>
                <w:bCs/>
                <w:szCs w:val="22"/>
              </w:rPr>
            </w:pPr>
          </w:p>
        </w:tc>
        <w:tc>
          <w:tcPr>
            <w:tcW w:w="3974" w:type="dxa"/>
          </w:tcPr>
          <w:p w:rsidRPr="00F27368" w:rsidR="00517807" w:rsidP="00517807" w:rsidRDefault="00517807" w14:paraId="53F4A802" w14:textId="77777777">
            <w:pPr>
              <w:pStyle w:val="RLdajeosmluvnstran"/>
              <w:spacing w:after="0"/>
              <w:rPr>
                <w:rFonts w:eastAsia="Arial" w:cs="Arial" w:asciiTheme="majorHAnsi" w:hAnsiTheme="majorHAnsi"/>
                <w:bCs/>
                <w:szCs w:val="22"/>
              </w:rPr>
            </w:pPr>
          </w:p>
        </w:tc>
      </w:tr>
    </w:tbl>
    <w:p w:rsidRPr="00F27368" w:rsidR="00F81353" w:rsidP="00BF3B54" w:rsidRDefault="00F81353" w14:paraId="587D7CA2" w14:textId="77777777">
      <w:pPr>
        <w:rPr>
          <w:rFonts w:asciiTheme="majorHAnsi" w:hAnsiTheme="majorHAnsi"/>
        </w:rPr>
      </w:pPr>
    </w:p>
    <w:sectPr w:rsidRPr="00F27368" w:rsidR="00F81353" w:rsidSect="00C40097">
      <w:headerReference w:type="even" r:id="rId15"/>
      <w:headerReference w:type="default" r:id="rId16"/>
      <w:footerReference w:type="even" r:id="rId17"/>
      <w:footerReference w:type="default" r:id="rId18"/>
      <w:headerReference w:type="first" r:id="rId19"/>
      <w:footerReference w:type="first" r:id="rId20"/>
      <w:pgSz w:w="11906" w:h="16838" w:orient="portrait"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7292" w:rsidRDefault="00C97292" w14:paraId="0BD8DD00" w14:textId="77777777">
      <w:r>
        <w:separator/>
      </w:r>
    </w:p>
  </w:endnote>
  <w:endnote w:type="continuationSeparator" w:id="0">
    <w:p w:rsidR="00C97292" w:rsidRDefault="00C97292" w14:paraId="1C9187E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Bold">
    <w:altName w:val="Arial"/>
    <w:panose1 w:val="020B0604020202020204"/>
    <w:charset w:val="EE"/>
    <w:family w:val="auto"/>
    <w:notTrueType/>
    <w:pitch w:val="default"/>
    <w:sig w:usb0="00000005" w:usb1="00000000" w:usb2="00000000" w:usb3="00000000" w:csb0="00000002"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6F9A" w:rsidRDefault="006B6F9A" w14:paraId="75F6F59A"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10CDC" w:rsidR="00934131" w:rsidP="00DC7808" w:rsidRDefault="00934131" w14:paraId="0ABDBEE4" w14:textId="178817CE">
    <w:pPr>
      <w:pStyle w:val="Zpat"/>
      <w:tabs>
        <w:tab w:val="clear" w:pos="4536"/>
      </w:tabs>
      <w:jc w:val="center"/>
      <w:rPr>
        <w:rFonts w:asciiTheme="majorHAnsi" w:hAnsiTheme="majorHAnsi"/>
        <w:szCs w:val="16"/>
      </w:rPr>
    </w:pPr>
    <w:r w:rsidRPr="00DC7808">
      <w:rPr>
        <w:rStyle w:val="slostrnky"/>
        <w:sz w:val="16"/>
        <w:szCs w:val="16"/>
      </w:rPr>
      <w:tab/>
    </w:r>
    <w:r w:rsidRPr="00E10CDC">
      <w:rPr>
        <w:rStyle w:val="slostrnky"/>
        <w:rFonts w:asciiTheme="majorHAnsi" w:hAnsiTheme="majorHAnsi"/>
        <w:sz w:val="16"/>
        <w:szCs w:val="16"/>
      </w:rPr>
      <w:fldChar w:fldCharType="begin"/>
    </w:r>
    <w:r w:rsidRPr="00E10CDC">
      <w:rPr>
        <w:rStyle w:val="slostrnky"/>
        <w:rFonts w:asciiTheme="majorHAnsi" w:hAnsiTheme="majorHAnsi"/>
        <w:sz w:val="16"/>
        <w:szCs w:val="16"/>
      </w:rPr>
      <w:instrText xml:space="preserve"> PAGE </w:instrText>
    </w:r>
    <w:r w:rsidRPr="00E10CDC">
      <w:rPr>
        <w:rStyle w:val="slostrnky"/>
        <w:rFonts w:asciiTheme="majorHAnsi" w:hAnsiTheme="majorHAnsi"/>
        <w:sz w:val="16"/>
        <w:szCs w:val="16"/>
      </w:rPr>
      <w:fldChar w:fldCharType="separate"/>
    </w:r>
    <w:r>
      <w:rPr>
        <w:rStyle w:val="slostrnky"/>
        <w:rFonts w:asciiTheme="majorHAnsi" w:hAnsiTheme="majorHAnsi"/>
        <w:noProof/>
        <w:sz w:val="16"/>
        <w:szCs w:val="16"/>
      </w:rPr>
      <w:t>35</w:t>
    </w:r>
    <w:r w:rsidRPr="00E10CDC">
      <w:rPr>
        <w:rStyle w:val="slostrnky"/>
        <w:rFonts w:asciiTheme="majorHAnsi" w:hAnsiTheme="majorHAnsi"/>
        <w:sz w:val="16"/>
        <w:szCs w:val="16"/>
      </w:rPr>
      <w:fldChar w:fldCharType="end"/>
    </w:r>
    <w:r w:rsidRPr="00E10CDC">
      <w:rPr>
        <w:rStyle w:val="slostrnky"/>
        <w:rFonts w:asciiTheme="majorHAnsi" w:hAnsiTheme="majorHAnsi"/>
        <w:sz w:val="16"/>
        <w:szCs w:val="16"/>
      </w:rPr>
      <w:t>/</w:t>
    </w:r>
    <w:r w:rsidRPr="00E10CDC">
      <w:rPr>
        <w:rStyle w:val="slostrnky"/>
        <w:rFonts w:asciiTheme="majorHAnsi" w:hAnsiTheme="majorHAnsi"/>
        <w:noProof/>
        <w:sz w:val="16"/>
        <w:szCs w:val="16"/>
      </w:rPr>
      <w:fldChar w:fldCharType="begin"/>
    </w:r>
    <w:r w:rsidRPr="00E10CDC">
      <w:rPr>
        <w:rStyle w:val="slostrnky"/>
        <w:rFonts w:asciiTheme="majorHAnsi" w:hAnsiTheme="majorHAnsi"/>
        <w:noProof/>
        <w:sz w:val="16"/>
        <w:szCs w:val="16"/>
      </w:rPr>
      <w:instrText xml:space="preserve"> NUMPAGES   \* MERGEFORMAT </w:instrText>
    </w:r>
    <w:r w:rsidRPr="00E10CDC">
      <w:rPr>
        <w:rStyle w:val="slostrnky"/>
        <w:rFonts w:asciiTheme="majorHAnsi" w:hAnsiTheme="majorHAnsi"/>
        <w:noProof/>
        <w:sz w:val="16"/>
        <w:szCs w:val="16"/>
      </w:rPr>
      <w:fldChar w:fldCharType="separate"/>
    </w:r>
    <w:r>
      <w:rPr>
        <w:rStyle w:val="slostrnky"/>
        <w:rFonts w:asciiTheme="majorHAnsi" w:hAnsiTheme="majorHAnsi"/>
        <w:noProof/>
        <w:sz w:val="16"/>
        <w:szCs w:val="16"/>
      </w:rPr>
      <w:t>35</w:t>
    </w:r>
    <w:r w:rsidRPr="00E10CDC">
      <w:rPr>
        <w:rStyle w:val="slostrnky"/>
        <w:rFonts w:asciiTheme="majorHAnsi" w:hAnsiTheme="majorHAnsi"/>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131" w:rsidRDefault="00934131" w14:paraId="35AC9D82" w14:textId="77777777">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7292" w:rsidRDefault="00C97292" w14:paraId="0BB141A0" w14:textId="77777777">
      <w:r>
        <w:separator/>
      </w:r>
    </w:p>
  </w:footnote>
  <w:footnote w:type="continuationSeparator" w:id="0">
    <w:p w:rsidR="00C97292" w:rsidRDefault="00C97292" w14:paraId="7153DE6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6F9A" w:rsidRDefault="006B6F9A" w14:paraId="38DBCEF5" w14:textId="777777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34EB4" w:rsidR="00934131" w:rsidP="00586DB0" w:rsidRDefault="006B6F9A" w14:paraId="235A0138" w14:textId="075EF0F2">
    <w:pPr>
      <w:pStyle w:val="Zhlav"/>
      <w:pBdr>
        <w:bottom w:val="none" w:color="auto" w:sz="0" w:space="0"/>
      </w:pBdr>
      <w:jc w:val="left"/>
      <w:rPr>
        <w:rFonts w:cs="Arial"/>
        <w:i w:val="0"/>
        <w:sz w:val="20"/>
        <w:szCs w:val="20"/>
      </w:rPr>
    </w:pPr>
    <w:r>
      <w:rPr>
        <w:noProof/>
      </w:rPr>
      <w:drawing>
        <wp:anchor distT="0" distB="0" distL="114300" distR="114300" simplePos="0" relativeHeight="251659264" behindDoc="1" locked="0" layoutInCell="1" allowOverlap="1" wp14:anchorId="354CA76C" wp14:editId="58BFA5D6">
          <wp:simplePos x="0" y="0"/>
          <wp:positionH relativeFrom="column">
            <wp:posOffset>0</wp:posOffset>
          </wp:positionH>
          <wp:positionV relativeFrom="paragraph">
            <wp:posOffset>-635</wp:posOffset>
          </wp:positionV>
          <wp:extent cx="5761355" cy="5118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B6F9A" w:rsidRDefault="006B6F9A" w14:paraId="0E57AB48"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47419A"/>
    <w:multiLevelType w:val="multilevel"/>
    <w:tmpl w:val="D3700C9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450164A"/>
    <w:multiLevelType w:val="hybridMultilevel"/>
    <w:tmpl w:val="4BE0361E"/>
    <w:lvl w:ilvl="0" w:tplc="3D706DB2">
      <w:start w:val="1"/>
      <w:numFmt w:val="lowerLetter"/>
      <w:lvlText w:val="%1)"/>
      <w:lvlJc w:val="left"/>
      <w:pPr>
        <w:ind w:left="502"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3"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hint="default" w:ascii="Wingdings" w:hAnsi="Wingdings" w:cs="Wingdings"/>
        <w:b w:val="0"/>
        <w:bCs w:val="0"/>
        <w:i w:val="0"/>
        <w:iCs w:val="0"/>
        <w:sz w:val="16"/>
        <w:szCs w:val="16"/>
      </w:rPr>
    </w:lvl>
    <w:lvl w:ilvl="1" w:tplc="04050019">
      <w:start w:val="1"/>
      <w:numFmt w:val="bullet"/>
      <w:lvlText w:val="o"/>
      <w:lvlJc w:val="left"/>
      <w:pPr>
        <w:tabs>
          <w:tab w:val="num" w:pos="1440"/>
        </w:tabs>
        <w:ind w:left="1440" w:hanging="360"/>
      </w:pPr>
      <w:rPr>
        <w:rFonts w:hint="default" w:ascii="Courier New" w:hAnsi="Courier New" w:cs="Courier New"/>
      </w:rPr>
    </w:lvl>
    <w:lvl w:ilvl="2" w:tplc="0405001B">
      <w:start w:val="1"/>
      <w:numFmt w:val="bullet"/>
      <w:lvlText w:val=""/>
      <w:lvlJc w:val="left"/>
      <w:pPr>
        <w:tabs>
          <w:tab w:val="num" w:pos="2160"/>
        </w:tabs>
        <w:ind w:left="2160" w:hanging="360"/>
      </w:pPr>
      <w:rPr>
        <w:rFonts w:hint="default" w:ascii="Wingdings" w:hAnsi="Wingdings" w:cs="Wingdings"/>
      </w:rPr>
    </w:lvl>
    <w:lvl w:ilvl="3" w:tplc="0405000F">
      <w:start w:val="1"/>
      <w:numFmt w:val="bullet"/>
      <w:lvlText w:val=""/>
      <w:lvlJc w:val="left"/>
      <w:pPr>
        <w:tabs>
          <w:tab w:val="num" w:pos="2880"/>
        </w:tabs>
        <w:ind w:left="2880" w:hanging="360"/>
      </w:pPr>
      <w:rPr>
        <w:rFonts w:hint="default" w:ascii="Symbol" w:hAnsi="Symbol" w:cs="Symbol"/>
      </w:rPr>
    </w:lvl>
    <w:lvl w:ilvl="4" w:tplc="04050019">
      <w:start w:val="1"/>
      <w:numFmt w:val="bullet"/>
      <w:lvlText w:val="o"/>
      <w:lvlJc w:val="left"/>
      <w:pPr>
        <w:tabs>
          <w:tab w:val="num" w:pos="3600"/>
        </w:tabs>
        <w:ind w:left="3600" w:hanging="360"/>
      </w:pPr>
      <w:rPr>
        <w:rFonts w:hint="default" w:ascii="Courier New" w:hAnsi="Courier New" w:cs="Courier New"/>
      </w:rPr>
    </w:lvl>
    <w:lvl w:ilvl="5" w:tplc="0405001B">
      <w:start w:val="1"/>
      <w:numFmt w:val="bullet"/>
      <w:lvlText w:val=""/>
      <w:lvlJc w:val="left"/>
      <w:pPr>
        <w:tabs>
          <w:tab w:val="num" w:pos="4320"/>
        </w:tabs>
        <w:ind w:left="4320" w:hanging="360"/>
      </w:pPr>
      <w:rPr>
        <w:rFonts w:hint="default" w:ascii="Wingdings" w:hAnsi="Wingdings" w:cs="Wingdings"/>
      </w:rPr>
    </w:lvl>
    <w:lvl w:ilvl="6" w:tplc="0405000F">
      <w:start w:val="1"/>
      <w:numFmt w:val="bullet"/>
      <w:lvlText w:val=""/>
      <w:lvlJc w:val="left"/>
      <w:pPr>
        <w:tabs>
          <w:tab w:val="num" w:pos="5040"/>
        </w:tabs>
        <w:ind w:left="5040" w:hanging="360"/>
      </w:pPr>
      <w:rPr>
        <w:rFonts w:hint="default" w:ascii="Symbol" w:hAnsi="Symbol" w:cs="Symbol"/>
      </w:rPr>
    </w:lvl>
    <w:lvl w:ilvl="7" w:tplc="04050019">
      <w:start w:val="1"/>
      <w:numFmt w:val="bullet"/>
      <w:lvlText w:val="o"/>
      <w:lvlJc w:val="left"/>
      <w:pPr>
        <w:tabs>
          <w:tab w:val="num" w:pos="5760"/>
        </w:tabs>
        <w:ind w:left="5760" w:hanging="360"/>
      </w:pPr>
      <w:rPr>
        <w:rFonts w:hint="default" w:ascii="Courier New" w:hAnsi="Courier New" w:cs="Courier New"/>
      </w:rPr>
    </w:lvl>
    <w:lvl w:ilvl="8" w:tplc="0405001B">
      <w:start w:val="1"/>
      <w:numFmt w:val="bullet"/>
      <w:lvlText w:val=""/>
      <w:lvlJc w:val="left"/>
      <w:pPr>
        <w:tabs>
          <w:tab w:val="num" w:pos="6480"/>
        </w:tabs>
        <w:ind w:left="6480" w:hanging="360"/>
      </w:pPr>
      <w:rPr>
        <w:rFonts w:hint="default" w:ascii="Wingdings" w:hAnsi="Wingdings" w:cs="Wingdings"/>
      </w:rPr>
    </w:lvl>
  </w:abstractNum>
  <w:abstractNum w:abstractNumId="4" w15:restartNumberingAfterBreak="0">
    <w:nsid w:val="04F60FF2"/>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7A6AD3"/>
    <w:multiLevelType w:val="multilevel"/>
    <w:tmpl w:val="EB164E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7E2CF6"/>
    <w:multiLevelType w:val="hybridMultilevel"/>
    <w:tmpl w:val="5C3E0B4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9E254B"/>
    <w:multiLevelType w:val="multilevel"/>
    <w:tmpl w:val="D586FB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6A55FC5"/>
    <w:multiLevelType w:val="multilevel"/>
    <w:tmpl w:val="8CCCEC7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hint="default" w:ascii="Courier New" w:hAnsi="Courier New"/>
      </w:rPr>
    </w:lvl>
    <w:lvl w:ilvl="2" w:tplc="0405001B" w:tentative="1">
      <w:start w:val="1"/>
      <w:numFmt w:val="bullet"/>
      <w:lvlText w:val=""/>
      <w:lvlJc w:val="left"/>
      <w:pPr>
        <w:tabs>
          <w:tab w:val="num" w:pos="2160"/>
        </w:tabs>
        <w:ind w:left="2160" w:hanging="360"/>
      </w:pPr>
      <w:rPr>
        <w:rFonts w:hint="default" w:ascii="Wingdings" w:hAnsi="Wingdings"/>
      </w:rPr>
    </w:lvl>
    <w:lvl w:ilvl="3" w:tplc="0405000F" w:tentative="1">
      <w:start w:val="1"/>
      <w:numFmt w:val="bullet"/>
      <w:lvlText w:val=""/>
      <w:lvlJc w:val="left"/>
      <w:pPr>
        <w:tabs>
          <w:tab w:val="num" w:pos="2880"/>
        </w:tabs>
        <w:ind w:left="2880" w:hanging="360"/>
      </w:pPr>
      <w:rPr>
        <w:rFonts w:hint="default" w:ascii="Symbol" w:hAnsi="Symbol"/>
      </w:rPr>
    </w:lvl>
    <w:lvl w:ilvl="4" w:tplc="04050019" w:tentative="1">
      <w:start w:val="1"/>
      <w:numFmt w:val="bullet"/>
      <w:lvlText w:val="o"/>
      <w:lvlJc w:val="left"/>
      <w:pPr>
        <w:tabs>
          <w:tab w:val="num" w:pos="3600"/>
        </w:tabs>
        <w:ind w:left="3600" w:hanging="360"/>
      </w:pPr>
      <w:rPr>
        <w:rFonts w:hint="default" w:ascii="Courier New" w:hAnsi="Courier New"/>
      </w:rPr>
    </w:lvl>
    <w:lvl w:ilvl="5" w:tplc="0405001B" w:tentative="1">
      <w:start w:val="1"/>
      <w:numFmt w:val="bullet"/>
      <w:lvlText w:val=""/>
      <w:lvlJc w:val="left"/>
      <w:pPr>
        <w:tabs>
          <w:tab w:val="num" w:pos="4320"/>
        </w:tabs>
        <w:ind w:left="4320" w:hanging="360"/>
      </w:pPr>
      <w:rPr>
        <w:rFonts w:hint="default" w:ascii="Wingdings" w:hAnsi="Wingdings"/>
      </w:rPr>
    </w:lvl>
    <w:lvl w:ilvl="6" w:tplc="0405000F" w:tentative="1">
      <w:start w:val="1"/>
      <w:numFmt w:val="bullet"/>
      <w:lvlText w:val=""/>
      <w:lvlJc w:val="left"/>
      <w:pPr>
        <w:tabs>
          <w:tab w:val="num" w:pos="5040"/>
        </w:tabs>
        <w:ind w:left="5040" w:hanging="360"/>
      </w:pPr>
      <w:rPr>
        <w:rFonts w:hint="default" w:ascii="Symbol" w:hAnsi="Symbol"/>
      </w:rPr>
    </w:lvl>
    <w:lvl w:ilvl="7" w:tplc="04050019" w:tentative="1">
      <w:start w:val="1"/>
      <w:numFmt w:val="bullet"/>
      <w:lvlText w:val="o"/>
      <w:lvlJc w:val="left"/>
      <w:pPr>
        <w:tabs>
          <w:tab w:val="num" w:pos="5760"/>
        </w:tabs>
        <w:ind w:left="5760" w:hanging="360"/>
      </w:pPr>
      <w:rPr>
        <w:rFonts w:hint="default" w:ascii="Courier New" w:hAnsi="Courier New"/>
      </w:rPr>
    </w:lvl>
    <w:lvl w:ilvl="8" w:tplc="0405001B"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1F012503"/>
    <w:multiLevelType w:val="multilevel"/>
    <w:tmpl w:val="30C6A24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F34380C"/>
    <w:multiLevelType w:val="multilevel"/>
    <w:tmpl w:val="BC9899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hint="default" w:ascii="Symbol" w:hAnsi="Symbol"/>
        <w:color w:val="auto"/>
        <w:sz w:val="16"/>
        <w:szCs w:val="16"/>
      </w:rPr>
    </w:lvl>
    <w:lvl w:ilvl="1" w:tplc="04050019">
      <w:start w:val="1"/>
      <w:numFmt w:val="bullet"/>
      <w:lvlText w:val="o"/>
      <w:lvlJc w:val="left"/>
      <w:pPr>
        <w:tabs>
          <w:tab w:val="num" w:pos="1789"/>
        </w:tabs>
        <w:ind w:left="1789" w:hanging="360"/>
      </w:pPr>
      <w:rPr>
        <w:rFonts w:hint="default" w:ascii="Courier New" w:hAnsi="Courier New" w:cs="Courier New"/>
      </w:rPr>
    </w:lvl>
    <w:lvl w:ilvl="2" w:tplc="0405001B">
      <w:start w:val="1"/>
      <w:numFmt w:val="bullet"/>
      <w:lvlText w:val=""/>
      <w:lvlJc w:val="left"/>
      <w:pPr>
        <w:tabs>
          <w:tab w:val="num" w:pos="2509"/>
        </w:tabs>
        <w:ind w:left="2509" w:hanging="360"/>
      </w:pPr>
      <w:rPr>
        <w:rFonts w:hint="default" w:ascii="Wingdings" w:hAnsi="Wingdings"/>
      </w:rPr>
    </w:lvl>
    <w:lvl w:ilvl="3" w:tplc="0405000F">
      <w:start w:val="1"/>
      <w:numFmt w:val="bullet"/>
      <w:lvlText w:val=""/>
      <w:lvlJc w:val="left"/>
      <w:pPr>
        <w:tabs>
          <w:tab w:val="num" w:pos="3229"/>
        </w:tabs>
        <w:ind w:left="3229" w:hanging="360"/>
      </w:pPr>
      <w:rPr>
        <w:rFonts w:hint="default" w:ascii="Symbol" w:hAnsi="Symbol"/>
      </w:rPr>
    </w:lvl>
    <w:lvl w:ilvl="4" w:tplc="04050019">
      <w:start w:val="1"/>
      <w:numFmt w:val="bullet"/>
      <w:lvlText w:val="o"/>
      <w:lvlJc w:val="left"/>
      <w:pPr>
        <w:tabs>
          <w:tab w:val="num" w:pos="3949"/>
        </w:tabs>
        <w:ind w:left="3949" w:hanging="360"/>
      </w:pPr>
      <w:rPr>
        <w:rFonts w:hint="default" w:ascii="Courier New" w:hAnsi="Courier New" w:cs="Courier New"/>
      </w:rPr>
    </w:lvl>
    <w:lvl w:ilvl="5" w:tplc="0405001B">
      <w:start w:val="1"/>
      <w:numFmt w:val="bullet"/>
      <w:lvlText w:val=""/>
      <w:lvlJc w:val="left"/>
      <w:pPr>
        <w:tabs>
          <w:tab w:val="num" w:pos="4669"/>
        </w:tabs>
        <w:ind w:left="4669" w:hanging="360"/>
      </w:pPr>
      <w:rPr>
        <w:rFonts w:hint="default" w:ascii="Wingdings" w:hAnsi="Wingdings"/>
      </w:rPr>
    </w:lvl>
    <w:lvl w:ilvl="6" w:tplc="0405000F">
      <w:start w:val="1"/>
      <w:numFmt w:val="bullet"/>
      <w:lvlText w:val=""/>
      <w:lvlJc w:val="left"/>
      <w:pPr>
        <w:tabs>
          <w:tab w:val="num" w:pos="5389"/>
        </w:tabs>
        <w:ind w:left="5389" w:hanging="360"/>
      </w:pPr>
      <w:rPr>
        <w:rFonts w:hint="default" w:ascii="Symbol" w:hAnsi="Symbol"/>
      </w:rPr>
    </w:lvl>
    <w:lvl w:ilvl="7" w:tplc="04050019">
      <w:start w:val="1"/>
      <w:numFmt w:val="bullet"/>
      <w:lvlText w:val="o"/>
      <w:lvlJc w:val="left"/>
      <w:pPr>
        <w:tabs>
          <w:tab w:val="num" w:pos="6109"/>
        </w:tabs>
        <w:ind w:left="6109" w:hanging="360"/>
      </w:pPr>
      <w:rPr>
        <w:rFonts w:hint="default" w:ascii="Courier New" w:hAnsi="Courier New" w:cs="Courier New"/>
      </w:rPr>
    </w:lvl>
    <w:lvl w:ilvl="8" w:tplc="0405001B">
      <w:start w:val="1"/>
      <w:numFmt w:val="bullet"/>
      <w:lvlText w:val=""/>
      <w:lvlJc w:val="left"/>
      <w:pPr>
        <w:tabs>
          <w:tab w:val="num" w:pos="6829"/>
        </w:tabs>
        <w:ind w:left="6829" w:hanging="360"/>
      </w:pPr>
      <w:rPr>
        <w:rFonts w:hint="default" w:ascii="Wingdings" w:hAnsi="Wingdings"/>
      </w:rPr>
    </w:lvl>
  </w:abstractNum>
  <w:abstractNum w:abstractNumId="13" w15:restartNumberingAfterBreak="0">
    <w:nsid w:val="28C843EC"/>
    <w:multiLevelType w:val="hybridMultilevel"/>
    <w:tmpl w:val="FD1A55DE"/>
    <w:lvl w:ilvl="0" w:tplc="4C20FCD8">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E7902BFE">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5" w15:restartNumberingAfterBreak="0">
    <w:nsid w:val="2F0F1CB3"/>
    <w:multiLevelType w:val="hybridMultilevel"/>
    <w:tmpl w:val="4BE0361E"/>
    <w:lvl w:ilvl="0" w:tplc="ABBE3FAC">
      <w:start w:val="1"/>
      <w:numFmt w:val="lowerLetter"/>
      <w:lvlText w:val="%1)"/>
      <w:lvlJc w:val="left"/>
      <w:pPr>
        <w:ind w:left="502"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7B6208"/>
    <w:multiLevelType w:val="multilevel"/>
    <w:tmpl w:val="1458B2B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359D74C9"/>
    <w:multiLevelType w:val="multilevel"/>
    <w:tmpl w:val="073E407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367436B1"/>
    <w:multiLevelType w:val="hybridMultilevel"/>
    <w:tmpl w:val="FD1A55D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8E5FE0"/>
    <w:multiLevelType w:val="hybridMultilevel"/>
    <w:tmpl w:val="4BE0361E"/>
    <w:lvl w:ilvl="0" w:tplc="16AAEA52">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281D01"/>
    <w:multiLevelType w:val="hybridMultilevel"/>
    <w:tmpl w:val="4BE0361E"/>
    <w:lvl w:ilvl="0" w:tplc="BBB0C010">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277000"/>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hint="default" w:ascii="Courier New" w:hAnsi="Courier New"/>
      </w:rPr>
    </w:lvl>
    <w:lvl w:ilvl="2" w:tplc="0405001B" w:tentative="1">
      <w:start w:val="1"/>
      <w:numFmt w:val="bullet"/>
      <w:lvlText w:val=""/>
      <w:lvlJc w:val="left"/>
      <w:pPr>
        <w:tabs>
          <w:tab w:val="num" w:pos="2160"/>
        </w:tabs>
        <w:ind w:left="2160" w:hanging="360"/>
      </w:pPr>
      <w:rPr>
        <w:rFonts w:hint="default" w:ascii="Wingdings" w:hAnsi="Wingdings"/>
      </w:rPr>
    </w:lvl>
    <w:lvl w:ilvl="3" w:tplc="0405000F" w:tentative="1">
      <w:start w:val="1"/>
      <w:numFmt w:val="bullet"/>
      <w:lvlText w:val=""/>
      <w:lvlJc w:val="left"/>
      <w:pPr>
        <w:tabs>
          <w:tab w:val="num" w:pos="2880"/>
        </w:tabs>
        <w:ind w:left="2880" w:hanging="360"/>
      </w:pPr>
      <w:rPr>
        <w:rFonts w:hint="default" w:ascii="Symbol" w:hAnsi="Symbol"/>
      </w:rPr>
    </w:lvl>
    <w:lvl w:ilvl="4" w:tplc="04050019" w:tentative="1">
      <w:start w:val="1"/>
      <w:numFmt w:val="bullet"/>
      <w:lvlText w:val="o"/>
      <w:lvlJc w:val="left"/>
      <w:pPr>
        <w:tabs>
          <w:tab w:val="num" w:pos="3600"/>
        </w:tabs>
        <w:ind w:left="3600" w:hanging="360"/>
      </w:pPr>
      <w:rPr>
        <w:rFonts w:hint="default" w:ascii="Courier New" w:hAnsi="Courier New"/>
      </w:rPr>
    </w:lvl>
    <w:lvl w:ilvl="5" w:tplc="0405001B" w:tentative="1">
      <w:start w:val="1"/>
      <w:numFmt w:val="bullet"/>
      <w:lvlText w:val=""/>
      <w:lvlJc w:val="left"/>
      <w:pPr>
        <w:tabs>
          <w:tab w:val="num" w:pos="4320"/>
        </w:tabs>
        <w:ind w:left="4320" w:hanging="360"/>
      </w:pPr>
      <w:rPr>
        <w:rFonts w:hint="default" w:ascii="Wingdings" w:hAnsi="Wingdings"/>
      </w:rPr>
    </w:lvl>
    <w:lvl w:ilvl="6" w:tplc="0405000F" w:tentative="1">
      <w:start w:val="1"/>
      <w:numFmt w:val="bullet"/>
      <w:lvlText w:val=""/>
      <w:lvlJc w:val="left"/>
      <w:pPr>
        <w:tabs>
          <w:tab w:val="num" w:pos="5040"/>
        </w:tabs>
        <w:ind w:left="5040" w:hanging="360"/>
      </w:pPr>
      <w:rPr>
        <w:rFonts w:hint="default" w:ascii="Symbol" w:hAnsi="Symbol"/>
      </w:rPr>
    </w:lvl>
    <w:lvl w:ilvl="7" w:tplc="04050019" w:tentative="1">
      <w:start w:val="1"/>
      <w:numFmt w:val="bullet"/>
      <w:lvlText w:val="o"/>
      <w:lvlJc w:val="left"/>
      <w:pPr>
        <w:tabs>
          <w:tab w:val="num" w:pos="5760"/>
        </w:tabs>
        <w:ind w:left="5760" w:hanging="360"/>
      </w:pPr>
      <w:rPr>
        <w:rFonts w:hint="default" w:ascii="Courier New" w:hAnsi="Courier New"/>
      </w:rPr>
    </w:lvl>
    <w:lvl w:ilvl="8" w:tplc="0405001B" w:tentative="1">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4A377569"/>
    <w:multiLevelType w:val="singleLevel"/>
    <w:tmpl w:val="3E7476C2"/>
    <w:lvl w:ilvl="0">
      <w:start w:val="1"/>
      <w:numFmt w:val="bullet"/>
      <w:pStyle w:val="Bullet2"/>
      <w:lvlText w:val=""/>
      <w:lvlJc w:val="left"/>
      <w:pPr>
        <w:tabs>
          <w:tab w:val="num" w:pos="644"/>
        </w:tabs>
        <w:ind w:left="624" w:hanging="340"/>
      </w:pPr>
      <w:rPr>
        <w:rFonts w:hint="default" w:ascii="Symbol" w:hAnsi="Symbol"/>
        <w:sz w:val="16"/>
      </w:rPr>
    </w:lvl>
  </w:abstractNum>
  <w:abstractNum w:abstractNumId="26" w15:restartNumberingAfterBreak="0">
    <w:nsid w:val="4C78513D"/>
    <w:multiLevelType w:val="multilevel"/>
    <w:tmpl w:val="9C586E36"/>
    <w:styleLink w:val="Aktulnseznam1"/>
    <w:lvl w:ilvl="0">
      <w:start w:val="3"/>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7"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8" w15:restartNumberingAfterBreak="0">
    <w:nsid w:val="4D754684"/>
    <w:multiLevelType w:val="hybridMultilevel"/>
    <w:tmpl w:val="7318F758"/>
    <w:lvl w:ilvl="0" w:tplc="FFFFFFFF">
      <w:start w:val="1"/>
      <w:numFmt w:val="lowerLetter"/>
      <w:lvlText w:val="%1)"/>
      <w:lvlJc w:val="left"/>
      <w:pPr>
        <w:ind w:left="1146" w:hanging="360"/>
      </w:pPr>
      <w:rPr>
        <w:rFonts w:hint="default" w:cs="Times New Roman" w:asciiTheme="majorHAnsi" w:hAnsiTheme="majorHAnsi"/>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30" w15:restartNumberingAfterBreak="0">
    <w:nsid w:val="52653AF0"/>
    <w:multiLevelType w:val="hybridMultilevel"/>
    <w:tmpl w:val="304C1E0C"/>
    <w:lvl w:ilvl="0" w:tplc="8EB41CCC">
      <w:start w:val="1"/>
      <w:numFmt w:val="lowerLetter"/>
      <w:lvlText w:val="%1)"/>
      <w:lvlJc w:val="left"/>
      <w:pPr>
        <w:ind w:left="1146" w:hanging="36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31" w15:restartNumberingAfterBreak="0">
    <w:nsid w:val="52AC5208"/>
    <w:multiLevelType w:val="hybridMultilevel"/>
    <w:tmpl w:val="FD1A55DE"/>
    <w:lvl w:ilvl="0" w:tplc="8B282410">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31B087A"/>
    <w:multiLevelType w:val="multilevel"/>
    <w:tmpl w:val="2AECF6C6"/>
    <w:lvl w:ilvl="0">
      <w:start w:val="3"/>
      <w:numFmt w:val="none"/>
      <w:lvlText w:val="ii."/>
      <w:lvlJc w:val="right"/>
      <w:pPr>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Roman"/>
      <w:lvlText w:val="%3."/>
      <w:lvlJc w:val="right"/>
      <w:pPr>
        <w:tabs>
          <w:tab w:val="num" w:pos="2160"/>
        </w:tabs>
        <w:ind w:left="2160" w:hanging="360"/>
      </w:pPr>
      <w:rPr>
        <w:rFonts w:hint="default"/>
      </w:rPr>
    </w:lvl>
    <w:lvl w:ilvl="3">
      <w:start w:val="1"/>
      <w:numFmt w:val="lowerRoman"/>
      <w:lvlText w:val="%4."/>
      <w:lvlJc w:val="right"/>
      <w:pPr>
        <w:tabs>
          <w:tab w:val="num" w:pos="2880"/>
        </w:tabs>
        <w:ind w:left="2880" w:hanging="360"/>
      </w:pPr>
      <w:rPr>
        <w:rFonts w:hint="default"/>
      </w:rPr>
    </w:lvl>
    <w:lvl w:ilvl="4">
      <w:start w:val="1"/>
      <w:numFmt w:val="lowerRoman"/>
      <w:lvlText w:val="%5."/>
      <w:lvlJc w:val="right"/>
      <w:pPr>
        <w:tabs>
          <w:tab w:val="num" w:pos="3600"/>
        </w:tabs>
        <w:ind w:left="3600" w:hanging="360"/>
      </w:pPr>
      <w:rPr>
        <w:rFonts w:hint="default"/>
      </w:rPr>
    </w:lvl>
    <w:lvl w:ilvl="5">
      <w:start w:val="1"/>
      <w:numFmt w:val="lowerRoman"/>
      <w:lvlText w:val="%6."/>
      <w:lvlJc w:val="right"/>
      <w:pPr>
        <w:tabs>
          <w:tab w:val="num" w:pos="4320"/>
        </w:tabs>
        <w:ind w:left="4320" w:hanging="360"/>
      </w:pPr>
      <w:rPr>
        <w:rFonts w:hint="default"/>
      </w:rPr>
    </w:lvl>
    <w:lvl w:ilvl="6">
      <w:start w:val="1"/>
      <w:numFmt w:val="lowerRoman"/>
      <w:lvlText w:val="%7."/>
      <w:lvlJc w:val="right"/>
      <w:pPr>
        <w:tabs>
          <w:tab w:val="num" w:pos="5040"/>
        </w:tabs>
        <w:ind w:left="5040" w:hanging="360"/>
      </w:pPr>
      <w:rPr>
        <w:rFonts w:hint="default"/>
      </w:rPr>
    </w:lvl>
    <w:lvl w:ilvl="7">
      <w:start w:val="1"/>
      <w:numFmt w:val="lowerRoman"/>
      <w:lvlText w:val="%8."/>
      <w:lvlJc w:val="right"/>
      <w:pPr>
        <w:tabs>
          <w:tab w:val="num" w:pos="5760"/>
        </w:tabs>
        <w:ind w:left="5760" w:hanging="360"/>
      </w:pPr>
      <w:rPr>
        <w:rFonts w:hint="default"/>
      </w:rPr>
    </w:lvl>
    <w:lvl w:ilvl="8">
      <w:start w:val="1"/>
      <w:numFmt w:val="lowerRoman"/>
      <w:lvlText w:val="%9."/>
      <w:lvlJc w:val="right"/>
      <w:pPr>
        <w:tabs>
          <w:tab w:val="num" w:pos="6480"/>
        </w:tabs>
        <w:ind w:left="6480" w:hanging="360"/>
      </w:pPr>
      <w:rPr>
        <w:rFonts w:hint="default"/>
      </w:rPr>
    </w:lvl>
  </w:abstractNum>
  <w:abstractNum w:abstractNumId="33" w15:restartNumberingAfterBreak="0">
    <w:nsid w:val="54533E91"/>
    <w:multiLevelType w:val="hybridMultilevel"/>
    <w:tmpl w:val="7C507886"/>
    <w:lvl w:ilvl="0" w:tplc="9F4A7A6C">
      <w:start w:val="1"/>
      <w:numFmt w:val="lowerLetter"/>
      <w:lvlText w:val="%1)"/>
      <w:lvlJc w:val="left"/>
      <w:pPr>
        <w:ind w:left="1146" w:hanging="36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54C37253"/>
    <w:multiLevelType w:val="multilevel"/>
    <w:tmpl w:val="FF64527A"/>
    <w:lvl w:ilvl="0">
      <w:start w:val="1"/>
      <w:numFmt w:val="decimal"/>
      <w:pStyle w:val="Nadpis1"/>
      <w:suff w:val="nothing"/>
      <w:lvlText w:val="Článek %1."/>
      <w:lvlJc w:val="left"/>
      <w:pPr>
        <w:ind w:left="4254" w:firstLine="0"/>
      </w:pPr>
      <w:rPr>
        <w:rFonts w:hint="default" w:asciiTheme="majorHAnsi" w:hAnsiTheme="majorHAnsi"/>
        <w:b/>
        <w:i w:val="0"/>
        <w:color w:val="auto"/>
        <w:sz w:val="24"/>
      </w:rPr>
    </w:lvl>
    <w:lvl w:ilvl="1">
      <w:start w:val="1"/>
      <w:numFmt w:val="decimal"/>
      <w:pStyle w:val="Nadpis2"/>
      <w:lvlText w:val="%2."/>
      <w:lvlJc w:val="left"/>
      <w:pPr>
        <w:tabs>
          <w:tab w:val="num" w:pos="4367"/>
        </w:tabs>
        <w:ind w:left="4367" w:hanging="397"/>
      </w:pPr>
      <w:rPr>
        <w:rFonts w:hint="default" w:asciiTheme="majorHAnsi" w:hAnsiTheme="majorHAnsi"/>
        <w:b w:val="0"/>
        <w:bCs w:val="0"/>
        <w:i w:val="0"/>
        <w:sz w:val="22"/>
      </w:rPr>
    </w:lvl>
    <w:lvl w:ilvl="2">
      <w:start w:val="1"/>
      <w:numFmt w:val="decimal"/>
      <w:pStyle w:val="Nadpis3"/>
      <w:lvlText w:val="%2.%3."/>
      <w:lvlJc w:val="left"/>
      <w:pPr>
        <w:tabs>
          <w:tab w:val="num" w:pos="567"/>
        </w:tabs>
        <w:ind w:left="567" w:hanging="567"/>
      </w:pPr>
      <w:rPr>
        <w:rFonts w:hint="default" w:ascii="Arial" w:hAnsi="Arial"/>
        <w:b w:val="0"/>
        <w:i w:val="0"/>
        <w:sz w:val="22"/>
      </w:rPr>
    </w:lvl>
    <w:lvl w:ilvl="3">
      <w:start w:val="1"/>
      <w:numFmt w:val="decimal"/>
      <w:pStyle w:val="Nadpis4"/>
      <w:lvlText w:val="%2.%3.%4."/>
      <w:lvlJc w:val="left"/>
      <w:pPr>
        <w:tabs>
          <w:tab w:val="num" w:pos="737"/>
        </w:tabs>
        <w:ind w:left="737" w:hanging="737"/>
      </w:pPr>
      <w:rPr>
        <w:rFonts w:hint="default" w:ascii="Arial" w:hAnsi="Arial"/>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color="000000" w:sz="0" w:space="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563A3AF4"/>
    <w:multiLevelType w:val="hybridMultilevel"/>
    <w:tmpl w:val="4BE0361E"/>
    <w:lvl w:ilvl="0" w:tplc="46B88EE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36" w15:restartNumberingAfterBreak="0">
    <w:nsid w:val="58126D73"/>
    <w:multiLevelType w:val="hybridMultilevel"/>
    <w:tmpl w:val="666E0518"/>
    <w:lvl w:ilvl="0" w:tplc="AF446BCA">
      <w:start w:val="1"/>
      <w:numFmt w:val="bullet"/>
      <w:pStyle w:val="wBullet1"/>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7" w15:restartNumberingAfterBreak="0">
    <w:nsid w:val="593930A1"/>
    <w:multiLevelType w:val="multilevel"/>
    <w:tmpl w:val="B30420D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8" w15:restartNumberingAfterBreak="0">
    <w:nsid w:val="5AAA6FC4"/>
    <w:multiLevelType w:val="hybridMultilevel"/>
    <w:tmpl w:val="7318F758"/>
    <w:lvl w:ilvl="0" w:tplc="8E385B40">
      <w:start w:val="1"/>
      <w:numFmt w:val="lowerLetter"/>
      <w:lvlText w:val="%1)"/>
      <w:lvlJc w:val="left"/>
      <w:pPr>
        <w:ind w:left="1146" w:hanging="360"/>
      </w:pPr>
      <w:rPr>
        <w:rFonts w:hint="default" w:cs="Times New Roman" w:asciiTheme="majorHAnsi" w:hAnsiTheme="majorHAnsi"/>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4A302F3"/>
    <w:multiLevelType w:val="hybridMultilevel"/>
    <w:tmpl w:val="5D527508"/>
    <w:lvl w:ilvl="0" w:tplc="BBB0C010">
      <w:start w:val="1"/>
      <w:numFmt w:val="lowerLetter"/>
      <w:pStyle w:val="Nadpis5"/>
      <w:lvlText w:val="%1)"/>
      <w:lvlJc w:val="left"/>
      <w:pPr>
        <w:ind w:left="1146" w:hanging="36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0" w15:restartNumberingAfterBreak="0">
    <w:nsid w:val="68072091"/>
    <w:multiLevelType w:val="hybridMultilevel"/>
    <w:tmpl w:val="4BE0361E"/>
    <w:lvl w:ilvl="0" w:tplc="9E466042">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41" w15:restartNumberingAfterBreak="0">
    <w:nsid w:val="69B50C58"/>
    <w:multiLevelType w:val="hybridMultilevel"/>
    <w:tmpl w:val="4BE0361E"/>
    <w:lvl w:ilvl="0" w:tplc="1A94158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42" w15:restartNumberingAfterBreak="0">
    <w:nsid w:val="6BCC4EEB"/>
    <w:multiLevelType w:val="multilevel"/>
    <w:tmpl w:val="A0C66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C526506"/>
    <w:multiLevelType w:val="hybridMultilevel"/>
    <w:tmpl w:val="4BE0361E"/>
    <w:lvl w:ilvl="0" w:tplc="35B272B4">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4" w15:restartNumberingAfterBreak="0">
    <w:nsid w:val="718F5321"/>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A33C81"/>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BAF4D29"/>
    <w:multiLevelType w:val="hybridMultilevel"/>
    <w:tmpl w:val="4BE0361E"/>
    <w:lvl w:ilvl="0" w:tplc="FFFFFFFF">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AA62BC"/>
    <w:multiLevelType w:val="hybridMultilevel"/>
    <w:tmpl w:val="4BE0361E"/>
    <w:lvl w:ilvl="0" w:tplc="ABBE3FAC">
      <w:start w:val="1"/>
      <w:numFmt w:val="lowerLetter"/>
      <w:lvlText w:val="%1)"/>
      <w:lvlJc w:val="left"/>
      <w:pPr>
        <w:ind w:left="1146" w:hanging="360"/>
      </w:pPr>
      <w:rPr>
        <w:rFonts w:hint="default" w:cs="Times New Roman"/>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9"/>
  </w:num>
  <w:num w:numId="2" w16cid:durableId="1182431103">
    <w:abstractNumId w:val="34"/>
  </w:num>
  <w:num w:numId="3" w16cid:durableId="1430008550">
    <w:abstractNumId w:val="12"/>
  </w:num>
  <w:num w:numId="4" w16cid:durableId="2143109688">
    <w:abstractNumId w:val="25"/>
  </w:num>
  <w:num w:numId="5" w16cid:durableId="968168920">
    <w:abstractNumId w:val="29"/>
  </w:num>
  <w:num w:numId="6" w16cid:durableId="11334003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39"/>
  </w:num>
  <w:num w:numId="8" w16cid:durableId="747187884">
    <w:abstractNumId w:val="39"/>
    <w:lvlOverride w:ilvl="0">
      <w:startOverride w:val="1"/>
    </w:lvlOverride>
  </w:num>
  <w:num w:numId="9" w16cid:durableId="1843201541">
    <w:abstractNumId w:val="30"/>
  </w:num>
  <w:num w:numId="10" w16cid:durableId="227306474">
    <w:abstractNumId w:val="39"/>
    <w:lvlOverride w:ilvl="0">
      <w:startOverride w:val="1"/>
    </w:lvlOverride>
  </w:num>
  <w:num w:numId="11" w16cid:durableId="971442368">
    <w:abstractNumId w:val="13"/>
  </w:num>
  <w:num w:numId="12" w16cid:durableId="324282936">
    <w:abstractNumId w:val="0"/>
  </w:num>
  <w:num w:numId="13" w16cid:durableId="1726105659">
    <w:abstractNumId w:val="20"/>
  </w:num>
  <w:num w:numId="14" w16cid:durableId="453595972">
    <w:abstractNumId w:val="31"/>
  </w:num>
  <w:num w:numId="15" w16cid:durableId="357002811">
    <w:abstractNumId w:val="43"/>
  </w:num>
  <w:num w:numId="16" w16cid:durableId="1125974878">
    <w:abstractNumId w:val="4"/>
  </w:num>
  <w:num w:numId="17" w16cid:durableId="1917129826">
    <w:abstractNumId w:val="44"/>
  </w:num>
  <w:num w:numId="18" w16cid:durableId="446655969">
    <w:abstractNumId w:val="47"/>
  </w:num>
  <w:num w:numId="19" w16cid:durableId="484393696">
    <w:abstractNumId w:val="21"/>
  </w:num>
  <w:num w:numId="20" w16cid:durableId="830947730">
    <w:abstractNumId w:val="16"/>
  </w:num>
  <w:num w:numId="21" w16cid:durableId="857887976">
    <w:abstractNumId w:val="22"/>
  </w:num>
  <w:num w:numId="22" w16cid:durableId="397099733">
    <w:abstractNumId w:val="6"/>
  </w:num>
  <w:num w:numId="23" w16cid:durableId="484901954">
    <w:abstractNumId w:val="2"/>
  </w:num>
  <w:num w:numId="24" w16cid:durableId="1236664527">
    <w:abstractNumId w:val="23"/>
  </w:num>
  <w:num w:numId="25" w16cid:durableId="1505903459">
    <w:abstractNumId w:val="40"/>
  </w:num>
  <w:num w:numId="26" w16cid:durableId="1334145868">
    <w:abstractNumId w:val="17"/>
  </w:num>
  <w:num w:numId="27" w16cid:durableId="935556124">
    <w:abstractNumId w:val="14"/>
  </w:num>
  <w:num w:numId="28" w16cid:durableId="2068871344">
    <w:abstractNumId w:val="45"/>
  </w:num>
  <w:num w:numId="29" w16cid:durableId="644043757">
    <w:abstractNumId w:val="24"/>
  </w:num>
  <w:num w:numId="30" w16cid:durableId="868568857">
    <w:abstractNumId w:val="3"/>
  </w:num>
  <w:num w:numId="31" w16cid:durableId="1671370491">
    <w:abstractNumId w:val="38"/>
  </w:num>
  <w:num w:numId="32" w16cid:durableId="224994955">
    <w:abstractNumId w:val="33"/>
  </w:num>
  <w:num w:numId="33" w16cid:durableId="379288793">
    <w:abstractNumId w:val="35"/>
  </w:num>
  <w:num w:numId="34" w16cid:durableId="547453544">
    <w:abstractNumId w:val="15"/>
  </w:num>
  <w:num w:numId="35" w16cid:durableId="1591621671">
    <w:abstractNumId w:val="41"/>
  </w:num>
  <w:num w:numId="36" w16cid:durableId="2059744162">
    <w:abstractNumId w:val="27"/>
  </w:num>
  <w:num w:numId="37" w16cid:durableId="571155812">
    <w:abstractNumId w:val="39"/>
  </w:num>
  <w:num w:numId="38" w16cid:durableId="1410887707">
    <w:abstractNumId w:val="39"/>
  </w:num>
  <w:num w:numId="39" w16cid:durableId="306479004">
    <w:abstractNumId w:val="39"/>
  </w:num>
  <w:num w:numId="40" w16cid:durableId="323704360">
    <w:abstractNumId w:val="39"/>
  </w:num>
  <w:num w:numId="41" w16cid:durableId="1032652797">
    <w:abstractNumId w:val="39"/>
  </w:num>
  <w:num w:numId="42" w16cid:durableId="1514957271">
    <w:abstractNumId w:val="39"/>
  </w:num>
  <w:num w:numId="43" w16cid:durableId="1415282519">
    <w:abstractNumId w:val="39"/>
  </w:num>
  <w:num w:numId="44" w16cid:durableId="1190872199">
    <w:abstractNumId w:val="39"/>
  </w:num>
  <w:num w:numId="45" w16cid:durableId="1263105117">
    <w:abstractNumId w:val="39"/>
  </w:num>
  <w:num w:numId="46" w16cid:durableId="1330324551">
    <w:abstractNumId w:val="39"/>
  </w:num>
  <w:num w:numId="47" w16cid:durableId="1460957094">
    <w:abstractNumId w:val="46"/>
  </w:num>
  <w:num w:numId="48" w16cid:durableId="1594820433">
    <w:abstractNumId w:val="36"/>
  </w:num>
  <w:num w:numId="49" w16cid:durableId="178081772">
    <w:abstractNumId w:val="39"/>
  </w:num>
  <w:num w:numId="50" w16cid:durableId="2020571982">
    <w:abstractNumId w:val="25"/>
  </w:num>
  <w:num w:numId="51" w16cid:durableId="1919753435">
    <w:abstractNumId w:val="25"/>
  </w:num>
  <w:num w:numId="52" w16cid:durableId="2035184585">
    <w:abstractNumId w:val="39"/>
  </w:num>
  <w:num w:numId="53" w16cid:durableId="1432163651">
    <w:abstractNumId w:val="39"/>
  </w:num>
  <w:num w:numId="54" w16cid:durableId="1929777178">
    <w:abstractNumId w:val="39"/>
  </w:num>
  <w:num w:numId="55" w16cid:durableId="896286513">
    <w:abstractNumId w:val="39"/>
  </w:num>
  <w:num w:numId="56" w16cid:durableId="154498420">
    <w:abstractNumId w:val="28"/>
  </w:num>
  <w:num w:numId="57" w16cid:durableId="1924139062">
    <w:abstractNumId w:val="39"/>
  </w:num>
  <w:num w:numId="58" w16cid:durableId="548029701">
    <w:abstractNumId w:val="42"/>
  </w:num>
  <w:num w:numId="59" w16cid:durableId="1120538079">
    <w:abstractNumId w:val="5"/>
  </w:num>
  <w:num w:numId="60" w16cid:durableId="2059939632">
    <w:abstractNumId w:val="37"/>
  </w:num>
  <w:num w:numId="61" w16cid:durableId="18774391">
    <w:abstractNumId w:val="1"/>
  </w:num>
  <w:num w:numId="62" w16cid:durableId="2039889770">
    <w:abstractNumId w:val="10"/>
  </w:num>
  <w:num w:numId="63" w16cid:durableId="578752945">
    <w:abstractNumId w:val="8"/>
  </w:num>
  <w:num w:numId="64" w16cid:durableId="739518931">
    <w:abstractNumId w:val="7"/>
  </w:num>
  <w:num w:numId="65" w16cid:durableId="2011105815">
    <w:abstractNumId w:val="19"/>
  </w:num>
  <w:num w:numId="66" w16cid:durableId="1454861324">
    <w:abstractNumId w:val="18"/>
  </w:num>
  <w:num w:numId="67" w16cid:durableId="971208388">
    <w:abstractNumId w:val="32"/>
  </w:num>
  <w:num w:numId="68" w16cid:durableId="714619296">
    <w:abstractNumId w:val="11"/>
  </w:num>
  <w:num w:numId="69" w16cid:durableId="1202594987">
    <w:abstractNumId w:val="2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Kudýn">
    <w15:presenceInfo w15:providerId="AD" w15:userId="S::kudyn@pkv.cz::9d361e7a-6e00-4b90-a38b-2f966d93ab1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947"/>
    <w:rsid w:val="00003A69"/>
    <w:rsid w:val="00003FD3"/>
    <w:rsid w:val="00004386"/>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2E4"/>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469"/>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17"/>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C41"/>
    <w:rsid w:val="00B50605"/>
    <w:rsid w:val="00B50FC4"/>
    <w:rsid w:val="00B51D89"/>
    <w:rsid w:val="00B51EEA"/>
    <w:rsid w:val="00B52248"/>
    <w:rsid w:val="00B52DAA"/>
    <w:rsid w:val="00B52DD5"/>
    <w:rsid w:val="00B5399A"/>
    <w:rsid w:val="00B54016"/>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292"/>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0F6B"/>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 w:val="52C2958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D10F6B"/>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
    <w:next w:val="Normln"/>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
    <w:next w:val="Normln"/>
    <w:link w:val="Nadpis5Char"/>
    <w:qFormat/>
    <w:rsid w:val="00807584"/>
    <w:pPr>
      <w:numPr>
        <w:numId w:val="7"/>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2Char" w:customStyle="1">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957080"/>
    <w:rPr>
      <w:rFonts w:ascii="Arial" w:hAnsi="Arial" w:cs="Arial"/>
      <w:bCs/>
      <w:iCs/>
      <w:sz w:val="22"/>
      <w:szCs w:val="28"/>
    </w:rPr>
  </w:style>
  <w:style w:type="paragraph" w:styleId="Zhlav">
    <w:name w:val="header"/>
    <w:basedOn w:val="Normln"/>
    <w:link w:val="ZhlavChar"/>
    <w:rsid w:val="009F37E1"/>
    <w:pPr>
      <w:pBdr>
        <w:bottom w:val="single" w:color="auto" w:sz="2" w:space="1"/>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styleId="ZkladntextChar" w:customStyle="1">
    <w:name w:val="Základní text Char"/>
    <w:basedOn w:val="Standardnpsmoodstavce"/>
    <w:link w:val="Zkladntext"/>
    <w:rsid w:val="000850C4"/>
    <w:rPr>
      <w:rFonts w:ascii="Arial" w:hAnsi="Arial"/>
    </w:rPr>
  </w:style>
  <w:style w:type="paragraph" w:styleId="Odrka20" w:customStyle="1">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styleId="NzevChar" w:customStyle="1">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uiPriority w:val="99"/>
    <w:rsid w:val="009F37E1"/>
    <w:rPr>
      <w:sz w:val="16"/>
      <w:szCs w:val="16"/>
    </w:rPr>
  </w:style>
  <w:style w:type="paragraph" w:styleId="Textkomente">
    <w:name w:val="annotation text"/>
    <w:basedOn w:val="Normln"/>
    <w:link w:val="TextkomenteChar"/>
    <w:uiPriority w:val="99"/>
    <w:rsid w:val="009F37E1"/>
    <w:rPr>
      <w:sz w:val="20"/>
      <w:szCs w:val="20"/>
    </w:rPr>
  </w:style>
  <w:style w:type="character" w:styleId="TextkomenteChar" w:customStyle="1">
    <w:name w:val="Text komentáře Char"/>
    <w:basedOn w:val="Standardnpsmoodstavce"/>
    <w:link w:val="Textkomente"/>
    <w:uiPriority w:val="99"/>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styleId="bod" w:customStyle="1">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styleId="Bullet2" w:customStyle="1">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styleId="StylNzevTunPodtren" w:customStyle="1">
    <w:name w:val="Styl Název + Tučné Podtržení"/>
    <w:basedOn w:val="Nzev"/>
    <w:rsid w:val="009F37E1"/>
    <w:pPr>
      <w:spacing w:before="480"/>
    </w:pPr>
    <w:rPr>
      <w:b/>
      <w:u w:val="single"/>
    </w:rPr>
  </w:style>
  <w:style w:type="character" w:styleId="StylNzevTunPodtrenChar" w:customStyle="1">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styleId="StylnormlnTunstnovnVlevo141cmPed6b" w:customStyle="1">
    <w:name w:val="Styl normální + Tučné stínování Vlevo:  141 cm Před:  6 b."/>
    <w:basedOn w:val="Normln"/>
    <w:rsid w:val="001A57A1"/>
    <w:pPr>
      <w:spacing w:line="240" w:lineRule="auto"/>
      <w:ind w:left="800"/>
    </w:pPr>
    <w:rPr>
      <w:b/>
      <w:bCs/>
      <w:sz w:val="24"/>
      <w:szCs w:val="20"/>
    </w:rPr>
  </w:style>
  <w:style w:type="paragraph" w:styleId="Bullet1" w:customStyle="1">
    <w:name w:val="Bullet1"/>
    <w:basedOn w:val="Normln"/>
    <w:qFormat/>
    <w:rsid w:val="00280D6B"/>
    <w:pPr>
      <w:ind w:left="1146" w:hanging="360"/>
      <w:outlineLvl w:val="4"/>
    </w:pPr>
    <w:rPr>
      <w:bCs/>
      <w:iCs/>
      <w:szCs w:val="26"/>
    </w:rPr>
  </w:style>
  <w:style w:type="paragraph" w:styleId="Odstavec2" w:customStyle="1">
    <w:name w:val="Odstavec 2"/>
    <w:basedOn w:val="Normln"/>
    <w:link w:val="Odstavec2Char"/>
    <w:rsid w:val="00EF4804"/>
    <w:pPr>
      <w:numPr>
        <w:numId w:val="5"/>
      </w:numPr>
      <w:spacing w:before="0" w:after="120" w:line="240" w:lineRule="auto"/>
    </w:pPr>
    <w:rPr>
      <w:rFonts w:ascii="Times New Roman" w:hAnsi="Times New Roman"/>
    </w:rPr>
  </w:style>
  <w:style w:type="character" w:styleId="Odstavec2Char" w:customStyle="1">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styleId="Prohlen" w:customStyle="1">
    <w:name w:val="Prohlášení"/>
    <w:basedOn w:val="Normln"/>
    <w:rsid w:val="001310F9"/>
    <w:pPr>
      <w:overflowPunct w:val="0"/>
      <w:autoSpaceDE w:val="0"/>
      <w:autoSpaceDN w:val="0"/>
      <w:adjustRightInd w:val="0"/>
      <w:spacing w:before="0" w:line="280" w:lineRule="atLeast"/>
      <w:jc w:val="center"/>
      <w:textAlignment w:val="baseline"/>
    </w:pPr>
    <w:rPr>
      <w:rFonts w:ascii="Times New Roman" w:hAnsi="Times New Roman" w:eastAsia="MS Mincho"/>
      <w:b/>
      <w:sz w:val="24"/>
      <w:szCs w:val="20"/>
      <w:lang w:eastAsia="en-US"/>
    </w:rPr>
  </w:style>
  <w:style w:type="paragraph" w:styleId="Smluvnstrana" w:customStyle="1">
    <w:name w:val="Smluvní strana"/>
    <w:basedOn w:val="Normln"/>
    <w:rsid w:val="00625CCD"/>
    <w:pPr>
      <w:overflowPunct w:val="0"/>
      <w:autoSpaceDE w:val="0"/>
      <w:autoSpaceDN w:val="0"/>
      <w:adjustRightInd w:val="0"/>
      <w:spacing w:before="0" w:line="280" w:lineRule="atLeast"/>
      <w:textAlignment w:val="baseline"/>
    </w:pPr>
    <w:rPr>
      <w:rFonts w:ascii="Times New Roman" w:hAnsi="Times New Roman" w:eastAsia="MS Mincho"/>
      <w:b/>
      <w:sz w:val="28"/>
      <w:szCs w:val="20"/>
      <w:lang w:eastAsia="en-US"/>
    </w:rPr>
  </w:style>
  <w:style w:type="paragraph" w:styleId="Identifikacestran" w:customStyle="1">
    <w:name w:val="Identifikace stran"/>
    <w:basedOn w:val="Normln"/>
    <w:rsid w:val="00625CCD"/>
    <w:pPr>
      <w:overflowPunct w:val="0"/>
      <w:autoSpaceDE w:val="0"/>
      <w:autoSpaceDN w:val="0"/>
      <w:adjustRightInd w:val="0"/>
      <w:spacing w:before="0" w:line="280" w:lineRule="atLeast"/>
      <w:textAlignment w:val="baseline"/>
    </w:pPr>
    <w:rPr>
      <w:rFonts w:ascii="Times New Roman" w:hAnsi="Times New Roman" w:eastAsia="MS Mincho"/>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styleId="Odrka1" w:customStyle="1">
    <w:name w:val="Odrážka 1"/>
    <w:basedOn w:val="Normln"/>
    <w:qFormat/>
    <w:rsid w:val="00280D6B"/>
    <w:pPr>
      <w:numPr>
        <w:numId w:val="29"/>
      </w:numPr>
      <w:ind w:left="850" w:hanging="425"/>
    </w:pPr>
  </w:style>
  <w:style w:type="paragraph" w:styleId="bullet20" w:customStyle="1">
    <w:name w:val="bullet2"/>
    <w:basedOn w:val="Normln"/>
    <w:rsid w:val="00EA3498"/>
    <w:pPr>
      <w:tabs>
        <w:tab w:val="num" w:pos="644"/>
      </w:tabs>
      <w:spacing w:before="60" w:after="60" w:line="240" w:lineRule="auto"/>
      <w:ind w:left="624" w:hanging="340"/>
    </w:pPr>
    <w:rPr>
      <w:szCs w:val="20"/>
    </w:rPr>
  </w:style>
  <w:style w:type="paragraph" w:styleId="EVOBody" w:customStyle="1">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styleId="EVOBodyChar" w:customStyle="1">
    <w:name w:val="EVO Body Char"/>
    <w:basedOn w:val="Standardnpsmoodstavce"/>
    <w:link w:val="EVOBody"/>
    <w:rsid w:val="0071045B"/>
    <w:rPr>
      <w:rFonts w:ascii="Arial" w:hAnsi="Arial" w:cs="Arial"/>
      <w:noProof/>
      <w:color w:val="000000"/>
      <w:sz w:val="22"/>
      <w:szCs w:val="22"/>
      <w:lang w:val="en-US" w:eastAsia="en-US"/>
    </w:rPr>
  </w:style>
  <w:style w:type="paragraph" w:styleId="odrka2" w:customStyle="1">
    <w:name w:val="odrážka 2"/>
    <w:basedOn w:val="Normln"/>
    <w:uiPriority w:val="99"/>
    <w:rsid w:val="008E3009"/>
    <w:pPr>
      <w:numPr>
        <w:numId w:val="30"/>
      </w:numPr>
      <w:tabs>
        <w:tab w:val="clear" w:pos="1208"/>
      </w:tabs>
      <w:spacing w:before="0" w:after="120" w:line="240" w:lineRule="auto"/>
      <w:ind w:left="993" w:hanging="283"/>
    </w:pPr>
    <w:rPr>
      <w:rFonts w:cs="Arial"/>
      <w:sz w:val="20"/>
      <w:szCs w:val="20"/>
    </w:rPr>
  </w:style>
  <w:style w:type="paragraph" w:styleId="StylNadpis2Zarovnatdobloku" w:customStyle="1">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Nadpisobsahu">
    <w:name w:val="TOC Heading"/>
    <w:basedOn w:val="Nadpis1"/>
    <w:next w:val="Normln"/>
    <w:uiPriority w:val="39"/>
    <w:unhideWhenUsed/>
    <w:qFormat/>
    <w:rsid w:val="00624154"/>
    <w:pPr>
      <w:keepLines/>
      <w:numPr>
        <w:numId w:val="0"/>
      </w:numPr>
      <w:spacing w:before="480" w:line="276" w:lineRule="auto"/>
      <w:jc w:val="left"/>
      <w:outlineLvl w:val="9"/>
    </w:pPr>
    <w:rPr>
      <w:rFonts w:asciiTheme="majorHAnsi" w:hAnsiTheme="majorHAnsi" w:eastAsiaTheme="majorEastAsia"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624154"/>
    <w:pPr>
      <w:spacing w:before="0" w:after="100" w:line="276" w:lineRule="auto"/>
      <w:ind w:left="440"/>
      <w:jc w:val="left"/>
    </w:pPr>
    <w:rPr>
      <w:rFonts w:asciiTheme="minorHAnsi" w:hAnsiTheme="minorHAnsi" w:eastAsiaTheme="minorEastAsia" w:cstheme="minorBidi"/>
      <w:szCs w:val="22"/>
    </w:rPr>
  </w:style>
  <w:style w:type="paragraph" w:styleId="Obsah4">
    <w:name w:val="toc 4"/>
    <w:basedOn w:val="Normln"/>
    <w:next w:val="Normln"/>
    <w:autoRedefine/>
    <w:uiPriority w:val="39"/>
    <w:unhideWhenUsed/>
    <w:rsid w:val="00624154"/>
    <w:pPr>
      <w:spacing w:before="0" w:after="100" w:line="276" w:lineRule="auto"/>
      <w:ind w:left="660"/>
      <w:jc w:val="left"/>
    </w:pPr>
    <w:rPr>
      <w:rFonts w:asciiTheme="minorHAnsi" w:hAnsiTheme="minorHAnsi" w:eastAsiaTheme="minorEastAsia" w:cstheme="minorBidi"/>
      <w:szCs w:val="22"/>
    </w:rPr>
  </w:style>
  <w:style w:type="paragraph" w:styleId="Obsah5">
    <w:name w:val="toc 5"/>
    <w:basedOn w:val="Normln"/>
    <w:next w:val="Normln"/>
    <w:autoRedefine/>
    <w:uiPriority w:val="39"/>
    <w:unhideWhenUsed/>
    <w:rsid w:val="00624154"/>
    <w:pPr>
      <w:spacing w:before="0" w:after="100" w:line="276" w:lineRule="auto"/>
      <w:ind w:left="880"/>
      <w:jc w:val="left"/>
    </w:pPr>
    <w:rPr>
      <w:rFonts w:asciiTheme="minorHAnsi" w:hAnsiTheme="minorHAnsi" w:eastAsiaTheme="minorEastAsia" w:cstheme="minorBidi"/>
      <w:szCs w:val="22"/>
    </w:rPr>
  </w:style>
  <w:style w:type="paragraph" w:styleId="Obsah6">
    <w:name w:val="toc 6"/>
    <w:basedOn w:val="Normln"/>
    <w:next w:val="Normln"/>
    <w:autoRedefine/>
    <w:uiPriority w:val="39"/>
    <w:unhideWhenUsed/>
    <w:rsid w:val="00624154"/>
    <w:pPr>
      <w:spacing w:before="0" w:after="100" w:line="276" w:lineRule="auto"/>
      <w:ind w:left="1100"/>
      <w:jc w:val="left"/>
    </w:pPr>
    <w:rPr>
      <w:rFonts w:asciiTheme="minorHAnsi" w:hAnsiTheme="minorHAnsi" w:eastAsiaTheme="minorEastAsia" w:cstheme="minorBidi"/>
      <w:szCs w:val="22"/>
    </w:rPr>
  </w:style>
  <w:style w:type="paragraph" w:styleId="Obsah7">
    <w:name w:val="toc 7"/>
    <w:basedOn w:val="Normln"/>
    <w:next w:val="Normln"/>
    <w:autoRedefine/>
    <w:uiPriority w:val="39"/>
    <w:unhideWhenUsed/>
    <w:rsid w:val="00624154"/>
    <w:pPr>
      <w:spacing w:before="0" w:after="100" w:line="276" w:lineRule="auto"/>
      <w:ind w:left="1320"/>
      <w:jc w:val="left"/>
    </w:pPr>
    <w:rPr>
      <w:rFonts w:asciiTheme="minorHAnsi" w:hAnsiTheme="minorHAnsi" w:eastAsiaTheme="minorEastAsia" w:cstheme="minorBidi"/>
      <w:szCs w:val="22"/>
    </w:rPr>
  </w:style>
  <w:style w:type="paragraph" w:styleId="Obsah8">
    <w:name w:val="toc 8"/>
    <w:basedOn w:val="Normln"/>
    <w:next w:val="Normln"/>
    <w:autoRedefine/>
    <w:uiPriority w:val="39"/>
    <w:unhideWhenUsed/>
    <w:rsid w:val="00624154"/>
    <w:pPr>
      <w:spacing w:before="0" w:after="100" w:line="276" w:lineRule="auto"/>
      <w:ind w:left="1540"/>
      <w:jc w:val="left"/>
    </w:pPr>
    <w:rPr>
      <w:rFonts w:asciiTheme="minorHAnsi" w:hAnsiTheme="minorHAnsi" w:eastAsiaTheme="minorEastAsia" w:cstheme="minorBidi"/>
      <w:szCs w:val="22"/>
    </w:rPr>
  </w:style>
  <w:style w:type="paragraph" w:styleId="Obsah9">
    <w:name w:val="toc 9"/>
    <w:basedOn w:val="Normln"/>
    <w:next w:val="Normln"/>
    <w:autoRedefine/>
    <w:uiPriority w:val="39"/>
    <w:unhideWhenUsed/>
    <w:rsid w:val="00624154"/>
    <w:pPr>
      <w:spacing w:before="0" w:after="100" w:line="276" w:lineRule="auto"/>
      <w:ind w:left="1760"/>
      <w:jc w:val="left"/>
    </w:pPr>
    <w:rPr>
      <w:rFonts w:asciiTheme="minorHAnsi" w:hAnsiTheme="minorHAnsi" w:eastAsiaTheme="minorEastAsia" w:cstheme="minorBidi"/>
      <w:szCs w:val="22"/>
    </w:rPr>
  </w:style>
  <w:style w:type="character" w:styleId="ZhlavChar" w:customStyle="1">
    <w:name w:val="Záhlaví Char"/>
    <w:basedOn w:val="Standardnpsmoodstavce"/>
    <w:link w:val="Zhlav"/>
    <w:rsid w:val="0065744D"/>
    <w:rPr>
      <w:rFonts w:ascii="Arial" w:hAnsi="Arial"/>
      <w:i/>
      <w:sz w:val="16"/>
      <w:szCs w:val="24"/>
    </w:rPr>
  </w:style>
  <w:style w:type="character" w:styleId="Nadpis5Char" w:customStyle="1">
    <w:name w:val="Nadpis 5 Char"/>
    <w:basedOn w:val="Standardnpsmoodstavce"/>
    <w:link w:val="Nadpis5"/>
    <w:rsid w:val="008D23E4"/>
    <w:rPr>
      <w:rFonts w:ascii="Arial" w:hAnsi="Arial"/>
      <w:bCs/>
      <w:iCs/>
      <w:sz w:val="22"/>
      <w:szCs w:val="26"/>
    </w:rPr>
  </w:style>
  <w:style w:type="character" w:styleId="OdstavecseseznamemChar" w:customStyle="1">
    <w:name w:val="Odstavec se seznamem Char"/>
    <w:link w:val="Odstavecseseznamem"/>
    <w:uiPriority w:val="34"/>
    <w:rsid w:val="00E41FFE"/>
    <w:rPr>
      <w:sz w:val="24"/>
      <w:szCs w:val="24"/>
      <w:lang w:eastAsia="ar-SA"/>
    </w:rPr>
  </w:style>
  <w:style w:type="character" w:styleId="Siln">
    <w:name w:val="Strong"/>
    <w:basedOn w:val="Standardnpsmoodstavce"/>
    <w:uiPriority w:val="22"/>
    <w:qFormat/>
    <w:rsid w:val="00E41FFE"/>
    <w:rPr>
      <w:b/>
      <w:bCs/>
    </w:rPr>
  </w:style>
  <w:style w:type="paragraph" w:styleId="Revize">
    <w:name w:val="Revision"/>
    <w:hidden/>
    <w:uiPriority w:val="99"/>
    <w:semiHidden/>
    <w:rsid w:val="00ED0698"/>
    <w:rPr>
      <w:rFonts w:ascii="Arial" w:hAnsi="Arial"/>
      <w:sz w:val="22"/>
      <w:szCs w:val="24"/>
    </w:rPr>
  </w:style>
  <w:style w:type="character" w:styleId="Bodytext2" w:customStyle="1">
    <w:name w:val="Body text (2)_"/>
    <w:basedOn w:val="Standardnpsmoodstavce"/>
    <w:link w:val="Bodytext20"/>
    <w:rsid w:val="00451006"/>
    <w:rPr>
      <w:rFonts w:ascii="Arial" w:hAnsi="Arial" w:eastAsia="Arial" w:cs="Arial"/>
      <w:sz w:val="21"/>
      <w:szCs w:val="21"/>
      <w:shd w:val="clear" w:color="auto" w:fill="FFFFFF"/>
    </w:rPr>
  </w:style>
  <w:style w:type="paragraph" w:styleId="Bodytext20" w:customStyle="1">
    <w:name w:val="Body text (2)"/>
    <w:basedOn w:val="Normln"/>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styleId="RLdajeosmluvnstran" w:customStyle="1">
    <w:name w:val="RL Údaje o smluvní straně"/>
    <w:basedOn w:val="Normln"/>
    <w:rsid w:val="002553F8"/>
    <w:pPr>
      <w:spacing w:before="0" w:after="120" w:line="280" w:lineRule="exact"/>
      <w:jc w:val="center"/>
    </w:pPr>
    <w:rPr>
      <w:rFonts w:ascii="Calibri" w:hAnsi="Calibri"/>
      <w:lang w:eastAsia="en-US"/>
    </w:rPr>
  </w:style>
  <w:style w:type="paragraph" w:styleId="wCoverRole" w:customStyle="1">
    <w:name w:val="wCoverRole"/>
    <w:basedOn w:val="Normln"/>
    <w:next w:val="wCoverParties"/>
    <w:uiPriority w:val="21"/>
    <w:qFormat/>
    <w:rsid w:val="00F27368"/>
    <w:pPr>
      <w:spacing w:before="0" w:after="480" w:line="240" w:lineRule="auto"/>
      <w:jc w:val="center"/>
    </w:pPr>
    <w:rPr>
      <w:rFonts w:ascii="Times New Roman" w:hAnsi="Times New Roman" w:eastAsia="MS Mincho"/>
      <w:szCs w:val="22"/>
      <w:lang w:val="sk-SK" w:eastAsia="en-US"/>
    </w:rPr>
  </w:style>
  <w:style w:type="paragraph" w:styleId="wCoverParties" w:customStyle="1">
    <w:name w:val="wCoverParties"/>
    <w:basedOn w:val="Normln"/>
    <w:next w:val="wCoverRole"/>
    <w:uiPriority w:val="20"/>
    <w:qFormat/>
    <w:rsid w:val="00F27368"/>
    <w:pPr>
      <w:spacing w:before="0" w:line="240" w:lineRule="auto"/>
      <w:jc w:val="center"/>
    </w:pPr>
    <w:rPr>
      <w:rFonts w:ascii="Times New Roman" w:hAnsi="Times New Roman" w:eastAsia="MS Mincho"/>
      <w:b/>
      <w:bCs/>
      <w:sz w:val="28"/>
      <w:szCs w:val="32"/>
      <w:lang w:val="sk-SK" w:eastAsia="en-US"/>
    </w:rPr>
  </w:style>
  <w:style w:type="paragraph" w:styleId="wCoverCenter" w:customStyle="1">
    <w:name w:val="wCoverCenter"/>
    <w:basedOn w:val="Normln"/>
    <w:next w:val="wCoverParties"/>
    <w:uiPriority w:val="19"/>
    <w:qFormat/>
    <w:rsid w:val="00F27368"/>
    <w:pPr>
      <w:spacing w:before="0" w:after="480" w:line="240" w:lineRule="auto"/>
      <w:jc w:val="center"/>
    </w:pPr>
    <w:rPr>
      <w:rFonts w:ascii="Times New Roman" w:hAnsi="Times New Roman" w:eastAsia="MS Mincho"/>
      <w:szCs w:val="22"/>
      <w:lang w:val="sk-SK" w:eastAsia="en-US"/>
    </w:rPr>
  </w:style>
  <w:style w:type="paragraph" w:styleId="wCoverTitle2" w:customStyle="1">
    <w:name w:val="wCoverTitle2"/>
    <w:basedOn w:val="Normln"/>
    <w:next w:val="wCoverCenter"/>
    <w:uiPriority w:val="19"/>
    <w:rsid w:val="00F27368"/>
    <w:pPr>
      <w:spacing w:before="0" w:after="240" w:line="240" w:lineRule="auto"/>
      <w:jc w:val="center"/>
    </w:pPr>
    <w:rPr>
      <w:rFonts w:ascii="Times New Roman" w:hAnsi="Times New Roman" w:eastAsia="MS Mincho"/>
      <w:sz w:val="28"/>
      <w:szCs w:val="32"/>
      <w:lang w:val="sk-SK" w:eastAsia="en-US"/>
    </w:rPr>
  </w:style>
  <w:style w:type="paragraph" w:styleId="wCoverDate" w:customStyle="1">
    <w:name w:val="wCoverDate"/>
    <w:basedOn w:val="Normln"/>
    <w:next w:val="Normln"/>
    <w:uiPriority w:val="19"/>
    <w:qFormat/>
    <w:rsid w:val="00F27368"/>
    <w:pPr>
      <w:spacing w:before="480" w:after="960" w:line="240" w:lineRule="auto"/>
      <w:jc w:val="center"/>
    </w:pPr>
    <w:rPr>
      <w:rFonts w:ascii="Times New Roman" w:hAnsi="Times New Roman" w:eastAsia="MS Mincho"/>
      <w:b/>
      <w:bCs/>
      <w:szCs w:val="22"/>
      <w:lang w:val="sk-SK" w:eastAsia="en-US"/>
    </w:rPr>
  </w:style>
  <w:style w:type="character" w:styleId="Nevyeenzmnka">
    <w:name w:val="Unresolved Mention"/>
    <w:basedOn w:val="Standardnpsmoodstavce"/>
    <w:uiPriority w:val="99"/>
    <w:semiHidden/>
    <w:unhideWhenUsed/>
    <w:rsid w:val="00882999"/>
    <w:rPr>
      <w:color w:val="605E5C"/>
      <w:shd w:val="clear" w:color="auto" w:fill="E1DFDD"/>
    </w:rPr>
  </w:style>
  <w:style w:type="paragraph" w:styleId="wBullet1" w:customStyle="1">
    <w:name w:val="wBullet1"/>
    <w:basedOn w:val="Normln"/>
    <w:uiPriority w:val="8"/>
    <w:qFormat/>
    <w:rsid w:val="001E17FB"/>
    <w:pPr>
      <w:numPr>
        <w:numId w:val="48"/>
      </w:numPr>
      <w:spacing w:before="0" w:after="180" w:line="240" w:lineRule="auto"/>
      <w:ind w:left="1440" w:hanging="720"/>
    </w:pPr>
    <w:rPr>
      <w:rFonts w:ascii="Times New Roman" w:hAnsi="Times New Roman" w:eastAsia="MS Mincho"/>
      <w:szCs w:val="22"/>
      <w:lang w:val="sk-SK" w:eastAsia="en-US"/>
    </w:rPr>
  </w:style>
  <w:style w:type="paragraph" w:styleId="paragraph" w:customStyle="1">
    <w:name w:val="paragraph"/>
    <w:basedOn w:val="Normln"/>
    <w:rsid w:val="00553469"/>
    <w:pPr>
      <w:spacing w:before="100" w:beforeAutospacing="1" w:after="100" w:afterAutospacing="1" w:line="240" w:lineRule="auto"/>
      <w:jc w:val="left"/>
    </w:pPr>
    <w:rPr>
      <w:rFonts w:ascii="Times New Roman" w:hAnsi="Times New Roman"/>
      <w:sz w:val="24"/>
    </w:rPr>
  </w:style>
  <w:style w:type="character" w:styleId="normaltextrun" w:customStyle="1">
    <w:name w:val="normaltextrun"/>
    <w:basedOn w:val="Standardnpsmoodstavce"/>
    <w:rsid w:val="00553469"/>
  </w:style>
  <w:style w:type="character" w:styleId="eop" w:customStyle="1">
    <w:name w:val="eop"/>
    <w:basedOn w:val="Standardnpsmoodstavce"/>
    <w:rsid w:val="00553469"/>
  </w:style>
  <w:style w:type="numbering" w:styleId="Aktulnseznam1" w:customStyle="1">
    <w:name w:val="Aktuální seznam1"/>
    <w:uiPriority w:val="99"/>
    <w:rsid w:val="003352E4"/>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530812">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40244600">
      <w:bodyDiv w:val="1"/>
      <w:marLeft w:val="0"/>
      <w:marRight w:val="0"/>
      <w:marTop w:val="0"/>
      <w:marBottom w:val="0"/>
      <w:divBdr>
        <w:top w:val="none" w:sz="0" w:space="0" w:color="auto"/>
        <w:left w:val="none" w:sz="0" w:space="0" w:color="auto"/>
        <w:bottom w:val="none" w:sz="0" w:space="0" w:color="auto"/>
        <w:right w:val="none" w:sz="0" w:space="0" w:color="auto"/>
      </w:divBdr>
    </w:div>
    <w:div w:id="1639141675">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66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footnotes" Target="footnote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customXml" Target="../customXml/item7.xml" Id="rId7" /><Relationship Type="http://schemas.openxmlformats.org/officeDocument/2006/relationships/webSettings" Target="webSettings.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ettings" Target="setting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theme" Target="theme/theme1.xml" Id="rId23" /><Relationship Type="http://schemas.openxmlformats.org/officeDocument/2006/relationships/styles" Target="styl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numbering" Target="numbering.xml" Id="rId9" /><Relationship Type="http://schemas.openxmlformats.org/officeDocument/2006/relationships/endnotes" Target="endnotes.xml" Id="rId14" /><Relationship Type="http://schemas.microsoft.com/office/2011/relationships/people" Target="peop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2.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3.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4.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5.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6.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7.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8.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MVV Energie CZ s.r.o.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Smlouva o poskytování energetických služeb se zařučeným výsledkem - vzor</dc:title>
  <dc:creator>AKMK</dc:creator>
  <lastModifiedBy>David Kudýn</lastModifiedBy>
  <revision>4</revision>
  <lastPrinted>2021-06-09T08:35:00.0000000Z</lastPrinted>
  <dcterms:created xsi:type="dcterms:W3CDTF">2024-07-19T13:52:00.0000000Z</dcterms:created>
  <dcterms:modified xsi:type="dcterms:W3CDTF">2024-07-22T08:57:07.0353335Z</dcterms:modified>
</coreProperties>
</file>